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F2BE40" w14:textId="77777777" w:rsidR="00EA06C6" w:rsidRPr="00684568" w:rsidRDefault="00EA06C6" w:rsidP="0084329D">
      <w:pPr>
        <w:rPr>
          <w:rFonts w:ascii="Arial" w:hAnsi="Arial" w:cs="Arial"/>
          <w:b/>
          <w:bCs/>
          <w:sz w:val="18"/>
          <w:szCs w:val="18"/>
        </w:rPr>
      </w:pPr>
    </w:p>
    <w:p w14:paraId="16798EFE" w14:textId="77777777" w:rsidR="00FB478A" w:rsidRPr="00684568" w:rsidRDefault="00FB478A" w:rsidP="0084329D">
      <w:pPr>
        <w:rPr>
          <w:rFonts w:ascii="Arial" w:hAnsi="Arial" w:cs="Arial"/>
          <w:b/>
          <w:bCs/>
          <w:sz w:val="18"/>
          <w:szCs w:val="18"/>
        </w:rPr>
      </w:pPr>
    </w:p>
    <w:p w14:paraId="506F75C6" w14:textId="77777777" w:rsidR="00FB478A" w:rsidRPr="00684568" w:rsidRDefault="00FB478A" w:rsidP="0084329D">
      <w:pPr>
        <w:rPr>
          <w:rFonts w:ascii="Arial" w:hAnsi="Arial" w:cs="Arial"/>
          <w:bCs/>
          <w:sz w:val="18"/>
          <w:szCs w:val="18"/>
        </w:rPr>
      </w:pPr>
    </w:p>
    <w:p w14:paraId="5F05FC0D" w14:textId="77777777" w:rsidR="00FB478A" w:rsidRPr="00684568" w:rsidRDefault="00FB478A" w:rsidP="0084329D">
      <w:pPr>
        <w:rPr>
          <w:rFonts w:ascii="Arial" w:hAnsi="Arial" w:cs="Arial"/>
          <w:b/>
          <w:bCs/>
          <w:sz w:val="18"/>
          <w:szCs w:val="18"/>
        </w:rPr>
      </w:pPr>
    </w:p>
    <w:p w14:paraId="03A377BC" w14:textId="77777777" w:rsidR="00FB478A" w:rsidRPr="00684568" w:rsidRDefault="00FB478A" w:rsidP="0084329D">
      <w:pPr>
        <w:rPr>
          <w:rFonts w:ascii="Arial" w:hAnsi="Arial" w:cs="Arial"/>
          <w:b/>
          <w:bCs/>
          <w:sz w:val="18"/>
          <w:szCs w:val="18"/>
        </w:rPr>
      </w:pPr>
    </w:p>
    <w:p w14:paraId="31352830" w14:textId="77777777" w:rsidR="00110260" w:rsidRPr="00684568" w:rsidRDefault="00110260" w:rsidP="0084329D">
      <w:pPr>
        <w:rPr>
          <w:rFonts w:ascii="Arial" w:hAnsi="Arial" w:cs="Arial"/>
          <w:b/>
          <w:bCs/>
          <w:sz w:val="18"/>
          <w:szCs w:val="18"/>
        </w:rPr>
      </w:pPr>
    </w:p>
    <w:p w14:paraId="5F537873" w14:textId="77777777" w:rsidR="00110260" w:rsidRPr="00684568" w:rsidRDefault="00110260" w:rsidP="0084329D">
      <w:pPr>
        <w:rPr>
          <w:rFonts w:ascii="Arial" w:hAnsi="Arial" w:cs="Arial"/>
          <w:b/>
          <w:bCs/>
          <w:sz w:val="18"/>
          <w:szCs w:val="18"/>
        </w:rPr>
      </w:pPr>
    </w:p>
    <w:p w14:paraId="71E30634" w14:textId="77777777" w:rsidR="0001377C" w:rsidRDefault="0001377C" w:rsidP="0084329D">
      <w:pPr>
        <w:ind w:left="-709"/>
        <w:rPr>
          <w:rFonts w:ascii="Arial" w:hAnsi="Arial" w:cs="Arial"/>
          <w:b/>
          <w:bCs/>
          <w:highlight w:val="cyan"/>
        </w:rPr>
      </w:pPr>
    </w:p>
    <w:p w14:paraId="746D23D0" w14:textId="77777777" w:rsidR="005E54FA" w:rsidRDefault="005E54FA" w:rsidP="0084329D">
      <w:pPr>
        <w:ind w:left="-709"/>
        <w:rPr>
          <w:rFonts w:ascii="Arial" w:hAnsi="Arial" w:cs="Arial"/>
          <w:b/>
          <w:bCs/>
        </w:rPr>
      </w:pPr>
    </w:p>
    <w:p w14:paraId="21F70CC3" w14:textId="77777777" w:rsidR="005E54FA" w:rsidRDefault="005E54FA" w:rsidP="0084329D">
      <w:pPr>
        <w:ind w:left="-709"/>
        <w:rPr>
          <w:rFonts w:ascii="Arial" w:hAnsi="Arial" w:cs="Arial"/>
          <w:b/>
          <w:bCs/>
        </w:rPr>
      </w:pPr>
    </w:p>
    <w:p w14:paraId="74582D32" w14:textId="5AC983CC" w:rsidR="00D90774" w:rsidRPr="00C241D7" w:rsidRDefault="00D90774" w:rsidP="0084329D">
      <w:pPr>
        <w:ind w:left="-709"/>
        <w:rPr>
          <w:rFonts w:ascii="Arial" w:hAnsi="Arial" w:cs="Arial"/>
          <w:b/>
          <w:bCs/>
        </w:rPr>
      </w:pPr>
      <w:r w:rsidRPr="0FF647E0">
        <w:rPr>
          <w:rFonts w:ascii="Arial" w:hAnsi="Arial" w:cs="Arial"/>
          <w:b/>
          <w:bCs/>
        </w:rPr>
        <w:t xml:space="preserve">Closing date and time: </w:t>
      </w:r>
      <w:r w:rsidR="00305DFF" w:rsidRPr="0FF647E0">
        <w:rPr>
          <w:rFonts w:ascii="Arial" w:hAnsi="Arial" w:cs="Arial"/>
          <w:b/>
          <w:bCs/>
        </w:rPr>
        <w:t>16h00</w:t>
      </w:r>
      <w:r w:rsidRPr="0FF647E0">
        <w:rPr>
          <w:rFonts w:ascii="Arial" w:hAnsi="Arial" w:cs="Arial"/>
          <w:b/>
          <w:bCs/>
        </w:rPr>
        <w:t xml:space="preserve"> on </w:t>
      </w:r>
      <w:r w:rsidR="0043361E" w:rsidRPr="0FF647E0">
        <w:rPr>
          <w:rFonts w:ascii="Arial" w:hAnsi="Arial" w:cs="Arial"/>
          <w:b/>
          <w:bCs/>
        </w:rPr>
        <w:t>Friday</w:t>
      </w:r>
      <w:r w:rsidR="00640021" w:rsidRPr="0FF647E0">
        <w:rPr>
          <w:rFonts w:ascii="Arial" w:hAnsi="Arial" w:cs="Arial"/>
          <w:b/>
          <w:bCs/>
        </w:rPr>
        <w:t xml:space="preserve">, </w:t>
      </w:r>
      <w:r w:rsidR="00591C5E" w:rsidRPr="0FF647E0">
        <w:rPr>
          <w:rFonts w:ascii="Arial" w:hAnsi="Arial" w:cs="Arial"/>
          <w:b/>
          <w:bCs/>
        </w:rPr>
        <w:t xml:space="preserve">14 </w:t>
      </w:r>
      <w:r w:rsidR="00ED6944" w:rsidRPr="0FF647E0">
        <w:rPr>
          <w:rFonts w:ascii="Arial" w:hAnsi="Arial" w:cs="Arial"/>
          <w:b/>
          <w:bCs/>
        </w:rPr>
        <w:t>February</w:t>
      </w:r>
      <w:r w:rsidR="00BD6512" w:rsidRPr="0FF647E0">
        <w:rPr>
          <w:rFonts w:ascii="Arial" w:hAnsi="Arial" w:cs="Arial"/>
          <w:b/>
          <w:bCs/>
        </w:rPr>
        <w:t xml:space="preserve"> 202</w:t>
      </w:r>
      <w:r w:rsidR="00591C5E" w:rsidRPr="0FF647E0">
        <w:rPr>
          <w:rFonts w:ascii="Arial" w:hAnsi="Arial" w:cs="Arial"/>
          <w:b/>
          <w:bCs/>
        </w:rPr>
        <w:t>5</w:t>
      </w:r>
    </w:p>
    <w:p w14:paraId="33028781" w14:textId="77777777" w:rsidR="007B5D13" w:rsidRPr="00C241D7" w:rsidRDefault="007B5D13" w:rsidP="0084329D">
      <w:pPr>
        <w:ind w:left="-709"/>
        <w:rPr>
          <w:rFonts w:ascii="Arial" w:hAnsi="Arial" w:cs="Arial"/>
          <w:b/>
          <w:bCs/>
          <w:sz w:val="18"/>
          <w:szCs w:val="18"/>
        </w:rPr>
      </w:pPr>
    </w:p>
    <w:p w14:paraId="5A3F9FEE" w14:textId="3B89D02B" w:rsidR="005D37D0" w:rsidRPr="00E9135D" w:rsidRDefault="00EA06C6" w:rsidP="0084329D">
      <w:pPr>
        <w:ind w:left="-709"/>
        <w:rPr>
          <w:rFonts w:ascii="Arial" w:hAnsi="Arial" w:cs="Arial"/>
          <w:b/>
          <w:bCs/>
        </w:rPr>
      </w:pPr>
      <w:r w:rsidRPr="0FF647E0">
        <w:rPr>
          <w:rFonts w:ascii="Arial" w:hAnsi="Arial" w:cs="Arial"/>
          <w:b/>
          <w:bCs/>
        </w:rPr>
        <w:t xml:space="preserve">APPLICATION FORM FOR </w:t>
      </w:r>
      <w:r w:rsidR="005A6A09" w:rsidRPr="0FF647E0">
        <w:rPr>
          <w:rFonts w:ascii="Arial" w:hAnsi="Arial" w:cs="Arial"/>
          <w:b/>
          <w:bCs/>
        </w:rPr>
        <w:t xml:space="preserve">BANKSETA </w:t>
      </w:r>
      <w:r w:rsidR="00B37358" w:rsidRPr="0FF647E0">
        <w:rPr>
          <w:rFonts w:ascii="Arial" w:hAnsi="Arial" w:cs="Arial"/>
          <w:b/>
          <w:bCs/>
        </w:rPr>
        <w:t>DISCRETIONARY</w:t>
      </w:r>
      <w:r w:rsidRPr="0FF647E0">
        <w:rPr>
          <w:rFonts w:ascii="Arial" w:hAnsi="Arial" w:cs="Arial"/>
          <w:b/>
          <w:bCs/>
        </w:rPr>
        <w:t xml:space="preserve"> GRANT FUNDING:</w:t>
      </w:r>
      <w:r w:rsidR="00DC1113" w:rsidRPr="0FF647E0">
        <w:rPr>
          <w:rFonts w:ascii="Arial" w:hAnsi="Arial" w:cs="Arial"/>
          <w:b/>
          <w:bCs/>
        </w:rPr>
        <w:t xml:space="preserve">  </w:t>
      </w:r>
      <w:r w:rsidR="00B37358" w:rsidRPr="0FF647E0">
        <w:rPr>
          <w:rFonts w:ascii="Arial" w:hAnsi="Arial" w:cs="Arial"/>
          <w:b/>
          <w:bCs/>
        </w:rPr>
        <w:t>202</w:t>
      </w:r>
      <w:r w:rsidR="00591C5E" w:rsidRPr="0FF647E0">
        <w:rPr>
          <w:rFonts w:ascii="Arial" w:hAnsi="Arial" w:cs="Arial"/>
          <w:b/>
          <w:bCs/>
        </w:rPr>
        <w:t>5</w:t>
      </w:r>
      <w:r w:rsidR="00B37358" w:rsidRPr="0FF647E0">
        <w:rPr>
          <w:rFonts w:ascii="Arial" w:hAnsi="Arial" w:cs="Arial"/>
          <w:b/>
          <w:bCs/>
        </w:rPr>
        <w:t>/202</w:t>
      </w:r>
      <w:r w:rsidR="00591C5E" w:rsidRPr="0FF647E0">
        <w:rPr>
          <w:rFonts w:ascii="Arial" w:hAnsi="Arial" w:cs="Arial"/>
          <w:b/>
          <w:bCs/>
        </w:rPr>
        <w:t>6</w:t>
      </w:r>
    </w:p>
    <w:p w14:paraId="25875C8F" w14:textId="77777777" w:rsidR="005D37D0" w:rsidRPr="00E9135D" w:rsidRDefault="005D37D0" w:rsidP="0084329D">
      <w:pPr>
        <w:ind w:left="-709"/>
        <w:rPr>
          <w:rFonts w:ascii="Arial" w:hAnsi="Arial" w:cs="Arial"/>
          <w:b/>
          <w:bCs/>
        </w:rPr>
      </w:pPr>
    </w:p>
    <w:p w14:paraId="486F0564" w14:textId="77777777" w:rsidR="005E54FA" w:rsidRPr="00E9135D" w:rsidRDefault="005E54FA" w:rsidP="0084329D">
      <w:pPr>
        <w:ind w:left="-709"/>
        <w:rPr>
          <w:rFonts w:ascii="Arial" w:hAnsi="Arial" w:cs="Arial"/>
          <w:b/>
          <w:bCs/>
        </w:rPr>
      </w:pPr>
    </w:p>
    <w:p w14:paraId="70AF85C3" w14:textId="75FCE1F0" w:rsidR="008C486D" w:rsidRDefault="005D37D0" w:rsidP="0084329D">
      <w:pPr>
        <w:ind w:left="-709"/>
        <w:rPr>
          <w:rFonts w:ascii="Arial" w:hAnsi="Arial" w:cs="Arial"/>
          <w:b/>
          <w:bCs/>
        </w:rPr>
      </w:pPr>
      <w:r w:rsidRPr="00E9135D">
        <w:rPr>
          <w:rFonts w:ascii="Arial" w:hAnsi="Arial" w:cs="Arial"/>
          <w:b/>
          <w:bCs/>
        </w:rPr>
        <w:t>CATEGORY:</w:t>
      </w:r>
      <w:r w:rsidRPr="00E9135D">
        <w:tab/>
      </w:r>
      <w:r w:rsidR="003400D8">
        <w:rPr>
          <w:rFonts w:ascii="Arial" w:hAnsi="Arial" w:cs="Arial"/>
          <w:b/>
          <w:bCs/>
        </w:rPr>
        <w:t>WORKERS ENROLLED IN LEARNERSHIP PROGRAMMES</w:t>
      </w:r>
    </w:p>
    <w:p w14:paraId="7AD0CD21" w14:textId="77777777" w:rsidR="00310D2B" w:rsidRDefault="00310D2B" w:rsidP="0084329D">
      <w:pPr>
        <w:ind w:left="-709"/>
        <w:rPr>
          <w:rFonts w:ascii="Arial" w:hAnsi="Arial" w:cs="Arial"/>
          <w:b/>
          <w:bCs/>
        </w:rPr>
      </w:pPr>
    </w:p>
    <w:p w14:paraId="0362D38A" w14:textId="4F4FCFB8" w:rsidR="00F07522" w:rsidRDefault="00F07522" w:rsidP="00F07522">
      <w:pPr>
        <w:ind w:left="-709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Please send your application &amp; register it to </w:t>
      </w:r>
      <w:ins w:id="0" w:author="Madeleine Pelzer" w:date="2024-10-16T15:26:00Z" w16du:dateUtc="2024-10-16T13:26:00Z">
        <w:r w:rsidRPr="0FF647E0">
          <w:rPr>
            <w:rFonts w:ascii="Arial" w:hAnsi="Arial" w:cs="Arial"/>
            <w:u w:val="single"/>
            <w:lang w:val="en-ZA" w:eastAsia="en-ZA"/>
          </w:rPr>
          <w:fldChar w:fldCharType="begin"/>
        </w:r>
        <w:r w:rsidRPr="0FF647E0">
          <w:rPr>
            <w:rFonts w:ascii="Arial" w:hAnsi="Arial" w:cs="Arial"/>
            <w:u w:val="single"/>
            <w:lang w:val="en-ZA" w:eastAsia="en-ZA"/>
          </w:rPr>
          <w:instrText>HYPERLINK "mailto:DGFW-Applications2025@bankseta.org.za"</w:instrText>
        </w:r>
        <w:r w:rsidRPr="0FF647E0">
          <w:rPr>
            <w:rFonts w:ascii="Arial" w:hAnsi="Arial" w:cs="Arial"/>
            <w:u w:val="single"/>
            <w:lang w:val="en-ZA" w:eastAsia="en-ZA"/>
          </w:rPr>
        </w:r>
        <w:r w:rsidRPr="0FF647E0">
          <w:rPr>
            <w:rFonts w:ascii="Arial" w:hAnsi="Arial" w:cs="Arial"/>
            <w:u w:val="single"/>
            <w:lang w:val="en-ZA" w:eastAsia="en-ZA"/>
          </w:rPr>
          <w:fldChar w:fldCharType="separate"/>
        </w:r>
      </w:ins>
      <w:r w:rsidR="0073482E" w:rsidRPr="00316E6A">
        <w:rPr>
          <w:rStyle w:val="Hyperlink"/>
          <w:rFonts w:ascii="Arial" w:hAnsi="Arial" w:cs="Arial"/>
        </w:rPr>
        <w:t>DGFW-Applications2025@bankseta.org.za</w:t>
      </w:r>
      <w:ins w:id="1" w:author="Madeleine Pelzer" w:date="2024-10-16T15:26:00Z" w16du:dateUtc="2024-10-16T13:26:00Z">
        <w:r w:rsidRPr="0FF647E0">
          <w:rPr>
            <w:rFonts w:ascii="Arial" w:hAnsi="Arial" w:cs="Arial"/>
            <w:u w:val="single"/>
            <w:lang w:val="en-ZA" w:eastAsia="en-ZA"/>
          </w:rPr>
          <w:fldChar w:fldCharType="end"/>
        </w:r>
      </w:ins>
      <w:r w:rsidR="005F0610" w:rsidRPr="0FF647E0" w:rsidDel="0073482E">
        <w:rPr>
          <w:rFonts w:ascii="Arial" w:hAnsi="Arial" w:cs="Arial"/>
          <w:u w:val="single"/>
          <w:lang w:val="en-ZA" w:eastAsia="en-ZA"/>
        </w:rPr>
        <w:t xml:space="preserve"> </w:t>
      </w:r>
    </w:p>
    <w:p w14:paraId="2D650B2A" w14:textId="77777777" w:rsidR="00DB5FC5" w:rsidRPr="00684568" w:rsidRDefault="00DB5FC5" w:rsidP="0084329D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</w:p>
    <w:p w14:paraId="186A065A" w14:textId="3836AADD" w:rsidR="00DB5FC5" w:rsidRPr="00E9135D" w:rsidRDefault="00E57D02" w:rsidP="0FF647E0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bCs/>
          <w:color w:val="000000"/>
          <w:sz w:val="20"/>
          <w:szCs w:val="20"/>
        </w:rPr>
      </w:pPr>
      <w:bookmarkStart w:id="2" w:name="_Hlk52818703"/>
      <w:r w:rsidRPr="0FF647E0">
        <w:rPr>
          <w:rFonts w:ascii="Arial" w:hAnsi="Arial" w:cs="Arial"/>
          <w:b/>
          <w:bCs/>
          <w:color w:val="000000" w:themeColor="text1"/>
          <w:sz w:val="20"/>
          <w:szCs w:val="20"/>
        </w:rPr>
        <w:t>I/ we acknowledge that this consolidated application is complete at the time of submission and that all the below criteria were met for this application to be considered:</w:t>
      </w:r>
      <w:r w:rsidR="00D10DA7" w:rsidRPr="0FF647E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Kindly provide information as indicated in the “Provide information column”</w:t>
      </w:r>
      <w:r w:rsidR="0093579C" w:rsidRPr="0FF647E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where applicable tick Yes/No</w:t>
      </w:r>
    </w:p>
    <w:p w14:paraId="12197AE3" w14:textId="6534D210" w:rsidR="000A00EA" w:rsidRDefault="000A00EA" w:rsidP="0084329D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color w:val="000000"/>
          <w:sz w:val="18"/>
          <w:szCs w:val="18"/>
        </w:rPr>
      </w:pPr>
    </w:p>
    <w:tbl>
      <w:tblPr>
        <w:tblStyle w:val="TableGrid"/>
        <w:tblW w:w="10466" w:type="dxa"/>
        <w:tblInd w:w="-714" w:type="dxa"/>
        <w:tblLook w:val="04A0" w:firstRow="1" w:lastRow="0" w:firstColumn="1" w:lastColumn="0" w:noHBand="0" w:noVBand="1"/>
      </w:tblPr>
      <w:tblGrid>
        <w:gridCol w:w="8789"/>
        <w:gridCol w:w="1677"/>
      </w:tblGrid>
      <w:tr w:rsidR="000A00EA" w:rsidRPr="00E9135D" w14:paraId="286F6D15" w14:textId="77777777" w:rsidTr="0FF647E0">
        <w:trPr>
          <w:trHeight w:val="369"/>
        </w:trPr>
        <w:tc>
          <w:tcPr>
            <w:tcW w:w="8789" w:type="dxa"/>
            <w:shd w:val="clear" w:color="auto" w:fill="BBB2A6"/>
            <w:vAlign w:val="center"/>
          </w:tcPr>
          <w:p w14:paraId="47C7C490" w14:textId="77777777" w:rsidR="000A00EA" w:rsidRPr="00E9135D" w:rsidRDefault="000A00EA">
            <w:pPr>
              <w:autoSpaceDE w:val="0"/>
              <w:autoSpaceDN w:val="0"/>
              <w:adjustRightInd w:val="0"/>
              <w:spacing w:beforeLines="60" w:before="144" w:afterLines="60" w:after="144"/>
              <w:rPr>
                <w:rFonts w:ascii="Arial" w:hAnsi="Arial" w:cs="Arial"/>
                <w:b/>
                <w:sz w:val="20"/>
                <w:szCs w:val="20"/>
              </w:rPr>
            </w:pPr>
            <w:r w:rsidRPr="00E9135D">
              <w:rPr>
                <w:rFonts w:ascii="Arial" w:hAnsi="Arial" w:cs="Arial"/>
                <w:b/>
                <w:sz w:val="20"/>
                <w:szCs w:val="20"/>
              </w:rPr>
              <w:t>ELIGIBILITY CRITERIA</w:t>
            </w:r>
          </w:p>
        </w:tc>
        <w:tc>
          <w:tcPr>
            <w:tcW w:w="1677" w:type="dxa"/>
            <w:shd w:val="clear" w:color="auto" w:fill="BBB2A6"/>
          </w:tcPr>
          <w:p w14:paraId="55CCAF57" w14:textId="77777777" w:rsidR="000A00EA" w:rsidRPr="00E9135D" w:rsidRDefault="000A00EA">
            <w:pPr>
              <w:autoSpaceDE w:val="0"/>
              <w:autoSpaceDN w:val="0"/>
              <w:adjustRightInd w:val="0"/>
              <w:spacing w:beforeLines="60" w:before="144" w:afterLines="60" w:after="144"/>
              <w:rPr>
                <w:rFonts w:ascii="Arial" w:hAnsi="Arial" w:cs="Arial"/>
                <w:b/>
                <w:sz w:val="20"/>
                <w:szCs w:val="20"/>
              </w:rPr>
            </w:pPr>
            <w:r w:rsidRPr="00E9135D">
              <w:rPr>
                <w:rFonts w:ascii="Arial" w:hAnsi="Arial" w:cs="Arial"/>
                <w:b/>
                <w:sz w:val="20"/>
                <w:szCs w:val="20"/>
              </w:rPr>
              <w:t>Provide Information</w:t>
            </w:r>
          </w:p>
        </w:tc>
      </w:tr>
      <w:tr w:rsidR="000A00EA" w:rsidRPr="00E9135D" w14:paraId="76B2B6A4" w14:textId="77777777" w:rsidTr="0FF647E0">
        <w:trPr>
          <w:trHeight w:val="571"/>
        </w:trPr>
        <w:tc>
          <w:tcPr>
            <w:tcW w:w="8789" w:type="dxa"/>
            <w:vAlign w:val="center"/>
          </w:tcPr>
          <w:p w14:paraId="55B87540" w14:textId="1C2E78AD" w:rsidR="000A00EA" w:rsidRPr="00E9135D" w:rsidRDefault="000A00EA" w:rsidP="0FF647E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FF647E0">
              <w:rPr>
                <w:rFonts w:ascii="Arial" w:hAnsi="Arial" w:cs="Arial"/>
                <w:sz w:val="20"/>
                <w:szCs w:val="20"/>
              </w:rPr>
              <w:t xml:space="preserve">The applicant must have submitted a Workplace Skills Plan and Annual Training Report (where applicable) by the due date of 30 April </w:t>
            </w:r>
            <w:r w:rsidR="00E916D5" w:rsidRPr="0FF647E0">
              <w:rPr>
                <w:rFonts w:ascii="Arial" w:hAnsi="Arial" w:cs="Arial"/>
                <w:sz w:val="20"/>
                <w:szCs w:val="20"/>
              </w:rPr>
              <w:t xml:space="preserve">2024 </w:t>
            </w:r>
            <w:r w:rsidR="00C241D7" w:rsidRPr="0FF647E0">
              <w:rPr>
                <w:rFonts w:ascii="Arial" w:hAnsi="Arial" w:cs="Arial"/>
                <w:sz w:val="20"/>
                <w:szCs w:val="20"/>
              </w:rPr>
              <w:t xml:space="preserve">or 30 May </w:t>
            </w:r>
            <w:r w:rsidR="00E916D5" w:rsidRPr="0FF647E0">
              <w:rPr>
                <w:rFonts w:ascii="Arial" w:hAnsi="Arial" w:cs="Arial"/>
                <w:sz w:val="20"/>
                <w:szCs w:val="20"/>
              </w:rPr>
              <w:t xml:space="preserve">2024 </w:t>
            </w:r>
            <w:r w:rsidR="00C241D7" w:rsidRPr="0FF647E0">
              <w:rPr>
                <w:rFonts w:ascii="Arial" w:hAnsi="Arial" w:cs="Arial"/>
                <w:sz w:val="20"/>
                <w:szCs w:val="20"/>
              </w:rPr>
              <w:t>(where extension was granted)</w:t>
            </w:r>
            <w:r w:rsidRPr="0FF647E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677" w:type="dxa"/>
            <w:vAlign w:val="center"/>
          </w:tcPr>
          <w:p w14:paraId="2077020D" w14:textId="77777777" w:rsidR="000A00EA" w:rsidRPr="00E9135D" w:rsidRDefault="000A00E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135D">
              <w:rPr>
                <w:rFonts w:ascii="Arial" w:hAnsi="Arial" w:cs="Arial"/>
                <w:b/>
                <w:bCs/>
                <w:sz w:val="20"/>
                <w:szCs w:val="20"/>
              </w:rPr>
              <w:t>Levy Number:</w:t>
            </w:r>
          </w:p>
          <w:p w14:paraId="1096727C" w14:textId="77777777" w:rsidR="000A00EA" w:rsidRPr="00E9135D" w:rsidRDefault="000A00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9135D">
              <w:rPr>
                <w:rFonts w:ascii="Arial" w:hAnsi="Arial" w:cs="Arial"/>
                <w:sz w:val="20"/>
                <w:szCs w:val="20"/>
              </w:rPr>
              <w:t>L</w:t>
            </w:r>
          </w:p>
        </w:tc>
      </w:tr>
      <w:tr w:rsidR="000A00EA" w:rsidRPr="00E9135D" w14:paraId="64FD833D" w14:textId="77777777" w:rsidTr="0FF647E0">
        <w:trPr>
          <w:trHeight w:val="293"/>
        </w:trPr>
        <w:tc>
          <w:tcPr>
            <w:tcW w:w="8789" w:type="dxa"/>
            <w:shd w:val="clear" w:color="auto" w:fill="BBB2A6"/>
            <w:vAlign w:val="center"/>
          </w:tcPr>
          <w:p w14:paraId="4115A93D" w14:textId="77777777" w:rsidR="000A00EA" w:rsidRPr="00E9135D" w:rsidRDefault="000A00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7" w:type="dxa"/>
            <w:shd w:val="clear" w:color="auto" w:fill="BBB2A6"/>
            <w:vAlign w:val="center"/>
          </w:tcPr>
          <w:p w14:paraId="770A6625" w14:textId="77777777" w:rsidR="000A00EA" w:rsidRPr="00E9135D" w:rsidRDefault="000A00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A00EA" w:rsidRPr="00E9135D" w14:paraId="74077758" w14:textId="77777777" w:rsidTr="0FF647E0">
        <w:trPr>
          <w:trHeight w:val="571"/>
        </w:trPr>
        <w:tc>
          <w:tcPr>
            <w:tcW w:w="8789" w:type="dxa"/>
            <w:vAlign w:val="center"/>
          </w:tcPr>
          <w:p w14:paraId="6CA0A747" w14:textId="77777777" w:rsidR="000A00EA" w:rsidRPr="00E9135D" w:rsidRDefault="000A00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9135D">
              <w:rPr>
                <w:rFonts w:ascii="Arial" w:hAnsi="Arial" w:cs="Arial"/>
                <w:iCs/>
                <w:sz w:val="20"/>
                <w:szCs w:val="20"/>
              </w:rPr>
              <w:t>The employer must be up to date with levy contributions.</w:t>
            </w:r>
          </w:p>
        </w:tc>
        <w:tc>
          <w:tcPr>
            <w:tcW w:w="1677" w:type="dxa"/>
            <w:vAlign w:val="center"/>
          </w:tcPr>
          <w:p w14:paraId="6A3E531D" w14:textId="77777777" w:rsidR="000A00EA" w:rsidRPr="00E9135D" w:rsidRDefault="000A00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9135D">
              <w:rPr>
                <w:rFonts w:ascii="Arial" w:hAnsi="Arial" w:cs="Arial"/>
                <w:iCs/>
                <w:sz w:val="20"/>
                <w:szCs w:val="20"/>
              </w:rPr>
              <w:t>Yes / No</w:t>
            </w:r>
          </w:p>
        </w:tc>
      </w:tr>
    </w:tbl>
    <w:p w14:paraId="366B99C3" w14:textId="778DBF74" w:rsidR="000A00EA" w:rsidRDefault="000A00EA" w:rsidP="0084329D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color w:val="000000"/>
          <w:sz w:val="18"/>
          <w:szCs w:val="18"/>
        </w:rPr>
      </w:pPr>
    </w:p>
    <w:bookmarkEnd w:id="2"/>
    <w:p w14:paraId="701AEE81" w14:textId="0473F2A4" w:rsidR="00EF2845" w:rsidRPr="00E9135D" w:rsidRDefault="00B530B8" w:rsidP="0084329D">
      <w:pPr>
        <w:ind w:left="-709"/>
        <w:rPr>
          <w:rFonts w:ascii="Arial" w:hAnsi="Arial" w:cs="Arial"/>
          <w:b/>
          <w:bCs/>
          <w:sz w:val="20"/>
          <w:szCs w:val="20"/>
        </w:rPr>
      </w:pPr>
      <w:r w:rsidRPr="00E9135D">
        <w:rPr>
          <w:rFonts w:ascii="Arial" w:hAnsi="Arial" w:cs="Arial"/>
          <w:b/>
          <w:bCs/>
          <w:sz w:val="20"/>
          <w:szCs w:val="20"/>
        </w:rPr>
        <w:t>C</w:t>
      </w:r>
      <w:r w:rsidR="00EF2845" w:rsidRPr="00E9135D">
        <w:rPr>
          <w:rFonts w:ascii="Arial" w:hAnsi="Arial" w:cs="Arial"/>
          <w:b/>
          <w:bCs/>
          <w:sz w:val="20"/>
          <w:szCs w:val="20"/>
        </w:rPr>
        <w:t>ontact Details</w:t>
      </w:r>
      <w:r w:rsidR="00EF2845" w:rsidRPr="00E9135D">
        <w:rPr>
          <w:rFonts w:ascii="Arial" w:hAnsi="Arial" w:cs="Arial"/>
          <w:b/>
          <w:bCs/>
          <w:sz w:val="20"/>
          <w:szCs w:val="20"/>
        </w:rPr>
        <w:br/>
      </w:r>
    </w:p>
    <w:tbl>
      <w:tblPr>
        <w:tblW w:w="1006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99"/>
        <w:gridCol w:w="6266"/>
      </w:tblGrid>
      <w:tr w:rsidR="00EF2845" w:rsidRPr="00E9135D" w14:paraId="0781E1C6" w14:textId="77777777" w:rsidTr="000A00EA">
        <w:trPr>
          <w:trHeight w:val="363"/>
        </w:trPr>
        <w:tc>
          <w:tcPr>
            <w:tcW w:w="3799" w:type="dxa"/>
            <w:shd w:val="clear" w:color="auto" w:fill="BBB2A6"/>
            <w:vAlign w:val="center"/>
          </w:tcPr>
          <w:p w14:paraId="38FF971A" w14:textId="59A0CC38" w:rsidR="00EF2845" w:rsidRPr="00E9135D" w:rsidRDefault="00EA06C6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E9135D">
              <w:rPr>
                <w:rFonts w:ascii="Arial" w:hAnsi="Arial" w:cs="Arial"/>
                <w:b/>
                <w:sz w:val="20"/>
                <w:szCs w:val="20"/>
              </w:rPr>
              <w:t xml:space="preserve">Company/ Bank </w:t>
            </w:r>
            <w:r w:rsidR="00382BAA" w:rsidRPr="00E9135D">
              <w:rPr>
                <w:rFonts w:ascii="Arial" w:hAnsi="Arial" w:cs="Arial"/>
                <w:b/>
                <w:sz w:val="20"/>
                <w:szCs w:val="20"/>
              </w:rPr>
              <w:t>Name</w:t>
            </w:r>
            <w:r w:rsidR="00E61A51" w:rsidRPr="00E9135D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266" w:type="dxa"/>
          </w:tcPr>
          <w:p w14:paraId="4054926B" w14:textId="77777777" w:rsidR="00EF2845" w:rsidRPr="00E9135D" w:rsidRDefault="00EF2845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00EA" w:rsidRPr="00E9135D" w14:paraId="2286D846" w14:textId="77777777" w:rsidTr="000A00EA">
        <w:trPr>
          <w:trHeight w:val="363"/>
        </w:trPr>
        <w:tc>
          <w:tcPr>
            <w:tcW w:w="3799" w:type="dxa"/>
            <w:shd w:val="clear" w:color="auto" w:fill="BBB2A6"/>
            <w:vAlign w:val="center"/>
          </w:tcPr>
          <w:p w14:paraId="4A882F07" w14:textId="4E799B84" w:rsidR="000A00EA" w:rsidRPr="00E9135D" w:rsidRDefault="000A00EA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E9135D">
              <w:rPr>
                <w:rFonts w:ascii="Arial" w:hAnsi="Arial" w:cs="Arial"/>
                <w:b/>
                <w:sz w:val="20"/>
                <w:szCs w:val="20"/>
              </w:rPr>
              <w:t>Levy Number:</w:t>
            </w:r>
          </w:p>
        </w:tc>
        <w:tc>
          <w:tcPr>
            <w:tcW w:w="6266" w:type="dxa"/>
          </w:tcPr>
          <w:p w14:paraId="65810AC3" w14:textId="77777777" w:rsidR="000A00EA" w:rsidRPr="00E9135D" w:rsidRDefault="000A00EA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06C6" w:rsidRPr="00E9135D" w14:paraId="251C4340" w14:textId="77777777" w:rsidTr="000A00EA">
        <w:trPr>
          <w:trHeight w:val="449"/>
        </w:trPr>
        <w:tc>
          <w:tcPr>
            <w:tcW w:w="3799" w:type="dxa"/>
            <w:shd w:val="clear" w:color="auto" w:fill="BBB2A6"/>
            <w:vAlign w:val="center"/>
          </w:tcPr>
          <w:p w14:paraId="41A8F58F" w14:textId="2A4FED32" w:rsidR="00EA06C6" w:rsidRPr="00E9135D" w:rsidRDefault="00EA06C6" w:rsidP="000A00E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135D">
              <w:rPr>
                <w:rFonts w:ascii="Arial" w:hAnsi="Arial" w:cs="Arial"/>
                <w:b/>
                <w:bCs/>
                <w:sz w:val="20"/>
                <w:szCs w:val="20"/>
              </w:rPr>
              <w:t>Physical Address</w:t>
            </w:r>
            <w:r w:rsidR="000A00EA" w:rsidRPr="00E9135D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266" w:type="dxa"/>
          </w:tcPr>
          <w:p w14:paraId="09E158E7" w14:textId="77777777" w:rsidR="00EA06C6" w:rsidRPr="00E9135D" w:rsidRDefault="00EA06C6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2845" w:rsidRPr="00E9135D" w14:paraId="058EE0E7" w14:textId="77777777" w:rsidTr="000A00EA">
        <w:trPr>
          <w:trHeight w:val="427"/>
        </w:trPr>
        <w:tc>
          <w:tcPr>
            <w:tcW w:w="3799" w:type="dxa"/>
            <w:shd w:val="clear" w:color="auto" w:fill="BBB2A6"/>
            <w:vAlign w:val="center"/>
          </w:tcPr>
          <w:p w14:paraId="4406D324" w14:textId="574B73A0" w:rsidR="00EF2845" w:rsidRPr="00E9135D" w:rsidRDefault="00EA06C6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E9135D">
              <w:rPr>
                <w:rFonts w:ascii="Arial" w:hAnsi="Arial" w:cs="Arial"/>
                <w:b/>
                <w:sz w:val="20"/>
                <w:szCs w:val="20"/>
              </w:rPr>
              <w:t>Postal Address</w:t>
            </w:r>
            <w:r w:rsidR="000A00EA" w:rsidRPr="00E9135D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266" w:type="dxa"/>
          </w:tcPr>
          <w:p w14:paraId="54DEE1F2" w14:textId="77777777" w:rsidR="00EF2845" w:rsidRPr="00E9135D" w:rsidRDefault="00EF2845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2845" w:rsidRPr="00E9135D" w14:paraId="141D89AD" w14:textId="77777777" w:rsidTr="000A00EA">
        <w:trPr>
          <w:trHeight w:val="405"/>
        </w:trPr>
        <w:tc>
          <w:tcPr>
            <w:tcW w:w="3799" w:type="dxa"/>
            <w:shd w:val="clear" w:color="auto" w:fill="BBB2A6"/>
            <w:vAlign w:val="center"/>
          </w:tcPr>
          <w:p w14:paraId="5556A52E" w14:textId="5A06DE9D" w:rsidR="00EF2845" w:rsidRPr="00E9135D" w:rsidRDefault="00EF2845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E9135D">
              <w:rPr>
                <w:rFonts w:ascii="Arial" w:hAnsi="Arial" w:cs="Arial"/>
                <w:b/>
                <w:sz w:val="20"/>
                <w:szCs w:val="20"/>
              </w:rPr>
              <w:t>Contact person</w:t>
            </w:r>
            <w:r w:rsidR="00ED7620" w:rsidRPr="00E9135D">
              <w:rPr>
                <w:rFonts w:ascii="Arial" w:hAnsi="Arial" w:cs="Arial"/>
                <w:b/>
                <w:sz w:val="20"/>
                <w:szCs w:val="20"/>
              </w:rPr>
              <w:t xml:space="preserve"> for this program</w:t>
            </w:r>
            <w:r w:rsidR="00640021" w:rsidRPr="00E9135D">
              <w:rPr>
                <w:rFonts w:ascii="Arial" w:hAnsi="Arial" w:cs="Arial"/>
                <w:b/>
                <w:sz w:val="20"/>
                <w:szCs w:val="20"/>
              </w:rPr>
              <w:t>me</w:t>
            </w:r>
            <w:r w:rsidR="00E61A51" w:rsidRPr="00E9135D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780BB671" w14:textId="77777777" w:rsidR="00EF2845" w:rsidRPr="00E9135D" w:rsidRDefault="00EF2845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66" w:type="dxa"/>
          </w:tcPr>
          <w:p w14:paraId="7462F9FE" w14:textId="77777777" w:rsidR="00EF2845" w:rsidRPr="00E9135D" w:rsidRDefault="00EF2845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2845" w:rsidRPr="00E9135D" w14:paraId="22CEAEE9" w14:textId="77777777" w:rsidTr="00116B45">
        <w:trPr>
          <w:trHeight w:val="846"/>
        </w:trPr>
        <w:tc>
          <w:tcPr>
            <w:tcW w:w="3799" w:type="dxa"/>
            <w:shd w:val="clear" w:color="auto" w:fill="BBB2A6"/>
            <w:vAlign w:val="center"/>
          </w:tcPr>
          <w:p w14:paraId="4C3763D3" w14:textId="27050C2C" w:rsidR="00EA06C6" w:rsidRPr="00E9135D" w:rsidRDefault="005A29E2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E9135D">
              <w:rPr>
                <w:rFonts w:ascii="Arial" w:hAnsi="Arial" w:cs="Arial"/>
                <w:b/>
                <w:sz w:val="20"/>
                <w:szCs w:val="20"/>
              </w:rPr>
              <w:t>Telephone:</w:t>
            </w:r>
          </w:p>
          <w:p w14:paraId="03FD756A" w14:textId="77777777" w:rsidR="00EA06C6" w:rsidRPr="00E9135D" w:rsidRDefault="00EA06C6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D8E1C3B" w14:textId="07B0CDFA" w:rsidR="00EA06C6" w:rsidRPr="00E9135D" w:rsidRDefault="00EF2845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szCs w:val="20"/>
              </w:rPr>
            </w:pPr>
            <w:r w:rsidRPr="00E9135D">
              <w:rPr>
                <w:rFonts w:ascii="Arial" w:hAnsi="Arial" w:cs="Arial"/>
                <w:sz w:val="20"/>
                <w:szCs w:val="20"/>
              </w:rPr>
              <w:t>Landline</w:t>
            </w:r>
          </w:p>
          <w:p w14:paraId="647A7CB7" w14:textId="0BFA3731" w:rsidR="00EF2845" w:rsidRPr="00E9135D" w:rsidRDefault="00EF2845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E9135D">
              <w:rPr>
                <w:rFonts w:ascii="Arial" w:hAnsi="Arial" w:cs="Arial"/>
                <w:sz w:val="20"/>
                <w:szCs w:val="20"/>
              </w:rPr>
              <w:t>Cell</w:t>
            </w:r>
          </w:p>
        </w:tc>
        <w:tc>
          <w:tcPr>
            <w:tcW w:w="6266" w:type="dxa"/>
          </w:tcPr>
          <w:p w14:paraId="4FF91CB2" w14:textId="77777777" w:rsidR="00EF2845" w:rsidRPr="00E9135D" w:rsidRDefault="00EF2845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2845" w:rsidRPr="00E9135D" w14:paraId="1D7A0C3E" w14:textId="77777777" w:rsidTr="000A00EA">
        <w:trPr>
          <w:trHeight w:val="386"/>
        </w:trPr>
        <w:tc>
          <w:tcPr>
            <w:tcW w:w="3799" w:type="dxa"/>
            <w:shd w:val="clear" w:color="auto" w:fill="BBB2A6"/>
            <w:vAlign w:val="center"/>
          </w:tcPr>
          <w:p w14:paraId="7B788FA1" w14:textId="1E312FB8" w:rsidR="00EF2845" w:rsidRPr="00E9135D" w:rsidRDefault="008E3DD8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E9135D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EF2845" w:rsidRPr="00E9135D">
              <w:rPr>
                <w:rFonts w:ascii="Arial" w:hAnsi="Arial" w:cs="Arial"/>
                <w:b/>
                <w:sz w:val="20"/>
                <w:szCs w:val="20"/>
              </w:rPr>
              <w:t>-mail address</w:t>
            </w:r>
            <w:r w:rsidR="00E61A51" w:rsidRPr="00E9135D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266" w:type="dxa"/>
          </w:tcPr>
          <w:p w14:paraId="5B2B0C0C" w14:textId="77777777" w:rsidR="00EF2845" w:rsidRPr="00E9135D" w:rsidRDefault="00EF2845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E345EDE" w14:textId="4B4EB867" w:rsidR="00647BA2" w:rsidRDefault="00647BA2" w:rsidP="0084329D">
      <w:pPr>
        <w:rPr>
          <w:rFonts w:ascii="Arial" w:hAnsi="Arial" w:cs="Arial"/>
          <w:b/>
          <w:bCs/>
          <w:sz w:val="18"/>
          <w:szCs w:val="18"/>
          <w:u w:val="single"/>
        </w:rPr>
      </w:pPr>
    </w:p>
    <w:p w14:paraId="26052707" w14:textId="2EB708B1" w:rsidR="00A26534" w:rsidRDefault="00A26534" w:rsidP="0084329D">
      <w:pPr>
        <w:rPr>
          <w:rFonts w:ascii="Arial" w:hAnsi="Arial" w:cs="Arial"/>
          <w:b/>
          <w:bCs/>
          <w:sz w:val="18"/>
          <w:szCs w:val="18"/>
          <w:u w:val="single"/>
        </w:rPr>
      </w:pPr>
    </w:p>
    <w:p w14:paraId="104D6053" w14:textId="7B9277B0" w:rsidR="005E54FA" w:rsidRDefault="005E54FA" w:rsidP="0FF647E0">
      <w:pPr>
        <w:rPr>
          <w:rFonts w:ascii="Arial" w:hAnsi="Arial" w:cs="Arial"/>
          <w:b/>
          <w:bCs/>
          <w:sz w:val="18"/>
          <w:szCs w:val="18"/>
          <w:u w:val="single"/>
        </w:rPr>
      </w:pPr>
    </w:p>
    <w:p w14:paraId="69DDB3C6" w14:textId="77777777" w:rsidR="005E54FA" w:rsidRDefault="005E54FA" w:rsidP="00992551">
      <w:pPr>
        <w:ind w:left="-720"/>
        <w:rPr>
          <w:rFonts w:ascii="Arial" w:hAnsi="Arial" w:cs="Arial"/>
          <w:b/>
          <w:bCs/>
        </w:rPr>
      </w:pPr>
    </w:p>
    <w:p w14:paraId="26EE8110" w14:textId="77777777" w:rsidR="005E54FA" w:rsidRDefault="005E54FA" w:rsidP="00992551">
      <w:pPr>
        <w:ind w:left="-720"/>
        <w:rPr>
          <w:rFonts w:ascii="Arial" w:hAnsi="Arial" w:cs="Arial"/>
          <w:b/>
          <w:bCs/>
        </w:rPr>
      </w:pPr>
    </w:p>
    <w:p w14:paraId="660DEB99" w14:textId="77777777" w:rsidR="00992551" w:rsidRDefault="00992551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051557C3" w14:textId="77777777" w:rsidR="00992551" w:rsidRDefault="00992551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58F67001" w14:textId="77777777" w:rsidR="00992551" w:rsidRDefault="00992551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38239F3E" w14:textId="77777777" w:rsidR="00992551" w:rsidRDefault="00992551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3595A914" w14:textId="0FF35E90" w:rsidR="004E321B" w:rsidRDefault="004E321B" w:rsidP="004E321B">
      <w:pPr>
        <w:rPr>
          <w:rFonts w:ascii="Arial" w:hAnsi="Arial" w:cs="Arial"/>
          <w:b/>
          <w:sz w:val="18"/>
          <w:szCs w:val="18"/>
        </w:rPr>
        <w:sectPr w:rsidR="004E321B" w:rsidSect="004E321B">
          <w:headerReference w:type="default" r:id="rId7"/>
          <w:footerReference w:type="default" r:id="rId8"/>
          <w:pgSz w:w="11909" w:h="16834" w:code="9"/>
          <w:pgMar w:top="533" w:right="850" w:bottom="1080" w:left="1800" w:header="720" w:footer="720" w:gutter="0"/>
          <w:cols w:space="720"/>
          <w:docGrid w:linePitch="360"/>
        </w:sectPr>
      </w:pPr>
    </w:p>
    <w:p w14:paraId="614FE90D" w14:textId="77777777" w:rsidR="004E321B" w:rsidRDefault="004E321B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7DFCF847" w14:textId="77777777" w:rsidR="00992551" w:rsidRDefault="00992551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5C15F6B1" w14:textId="77777777" w:rsidR="00992551" w:rsidRDefault="00992551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61E055B1" w14:textId="77777777" w:rsidR="00992551" w:rsidRDefault="00992551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36A8AF8A" w14:textId="77777777" w:rsidR="00992551" w:rsidRDefault="00992551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267D78B1" w14:textId="264C405D" w:rsidR="14336802" w:rsidRDefault="14336802" w:rsidP="14336802">
      <w:pPr>
        <w:ind w:left="-720"/>
        <w:rPr>
          <w:rFonts w:ascii="Arial" w:hAnsi="Arial" w:cs="Arial"/>
          <w:b/>
          <w:bCs/>
        </w:rPr>
      </w:pPr>
    </w:p>
    <w:p w14:paraId="086CABAB" w14:textId="13344191" w:rsidR="14336802" w:rsidRDefault="14336802" w:rsidP="14336802">
      <w:pPr>
        <w:ind w:left="-720"/>
        <w:rPr>
          <w:rFonts w:ascii="Arial" w:hAnsi="Arial" w:cs="Arial"/>
          <w:b/>
          <w:bCs/>
        </w:rPr>
      </w:pPr>
    </w:p>
    <w:p w14:paraId="098D084F" w14:textId="77777777" w:rsidR="005E54FA" w:rsidRPr="00C241D7" w:rsidRDefault="005E54FA" w:rsidP="005E54FA">
      <w:pPr>
        <w:ind w:left="-720"/>
        <w:rPr>
          <w:rFonts w:ascii="Arial" w:hAnsi="Arial" w:cs="Arial"/>
          <w:b/>
          <w:bCs/>
          <w:sz w:val="18"/>
          <w:szCs w:val="18"/>
        </w:rPr>
      </w:pPr>
      <w:r w:rsidRPr="00C241D7">
        <w:rPr>
          <w:rFonts w:ascii="Arial" w:hAnsi="Arial" w:cs="Arial"/>
          <w:b/>
          <w:bCs/>
        </w:rPr>
        <w:t>COMPULSORY – PLEASE COMPLETE THE BELOW INFORMATION IN FULL.</w:t>
      </w:r>
    </w:p>
    <w:p w14:paraId="40AB1E8A" w14:textId="767A5C3B" w:rsidR="00992551" w:rsidRDefault="005E54FA" w:rsidP="00E17F29">
      <w:pPr>
        <w:ind w:left="-709"/>
        <w:rPr>
          <w:rFonts w:ascii="Arial" w:hAnsi="Arial" w:cs="Arial"/>
          <w:b/>
          <w:sz w:val="18"/>
          <w:szCs w:val="18"/>
        </w:rPr>
      </w:pPr>
      <w:r w:rsidRPr="00C241D7">
        <w:rPr>
          <w:rFonts w:ascii="Arial" w:hAnsi="Arial" w:cs="Arial"/>
          <w:b/>
          <w:sz w:val="18"/>
          <w:szCs w:val="18"/>
        </w:rPr>
        <w:t>Lack of necessary information will affect the outcome of your application.</w:t>
      </w:r>
      <w:r w:rsidRPr="00116B45">
        <w:rPr>
          <w:rFonts w:ascii="Arial" w:hAnsi="Arial" w:cs="Arial"/>
          <w:b/>
          <w:sz w:val="18"/>
          <w:szCs w:val="18"/>
        </w:rPr>
        <w:t xml:space="preserve"> </w:t>
      </w:r>
    </w:p>
    <w:tbl>
      <w:tblPr>
        <w:tblpPr w:leftFromText="180" w:rightFromText="180" w:vertAnchor="page" w:horzAnchor="margin" w:tblpY="3821"/>
        <w:tblW w:w="15211" w:type="dxa"/>
        <w:tblLook w:val="04A0" w:firstRow="1" w:lastRow="0" w:firstColumn="1" w:lastColumn="0" w:noHBand="0" w:noVBand="1"/>
      </w:tblPr>
      <w:tblGrid>
        <w:gridCol w:w="451"/>
        <w:gridCol w:w="1324"/>
        <w:gridCol w:w="1843"/>
        <w:gridCol w:w="1560"/>
        <w:gridCol w:w="945"/>
        <w:gridCol w:w="1102"/>
        <w:gridCol w:w="1298"/>
        <w:gridCol w:w="1140"/>
        <w:gridCol w:w="1099"/>
        <w:gridCol w:w="1483"/>
        <w:gridCol w:w="1483"/>
        <w:gridCol w:w="1483"/>
      </w:tblGrid>
      <w:tr w:rsidR="00E9135D" w:rsidRPr="005E54FA" w14:paraId="1A7C30FB" w14:textId="77777777" w:rsidTr="0FF647E0">
        <w:trPr>
          <w:trHeight w:val="30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BB2A6"/>
            <w:vAlign w:val="center"/>
            <w:hideMark/>
          </w:tcPr>
          <w:p w14:paraId="38B75015" w14:textId="77777777" w:rsidR="005E54FA" w:rsidRPr="005E54FA" w:rsidRDefault="005E54FA" w:rsidP="005E54F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5E54F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#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BB2A6"/>
            <w:vAlign w:val="center"/>
            <w:hideMark/>
          </w:tcPr>
          <w:p w14:paraId="6B87F8D6" w14:textId="77777777" w:rsidR="005E54FA" w:rsidRPr="005E54FA" w:rsidRDefault="005E54FA" w:rsidP="005E54F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E54F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Learnership Name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BB2A6"/>
            <w:vAlign w:val="center"/>
            <w:hideMark/>
          </w:tcPr>
          <w:p w14:paraId="5A622752" w14:textId="77777777" w:rsidR="005E54FA" w:rsidRPr="005E54FA" w:rsidRDefault="005E54FA" w:rsidP="005E54F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E54F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Learnership Registration Number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BB2A6"/>
            <w:vAlign w:val="center"/>
            <w:hideMark/>
          </w:tcPr>
          <w:p w14:paraId="028B5F1E" w14:textId="77777777" w:rsidR="005E54FA" w:rsidRPr="005E54FA" w:rsidRDefault="005E54FA" w:rsidP="005E54F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E54F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Qualification ID linked to the registered Learnership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BB2A6"/>
            <w:vAlign w:val="center"/>
            <w:hideMark/>
          </w:tcPr>
          <w:p w14:paraId="37CCABB6" w14:textId="77777777" w:rsidR="005E54FA" w:rsidRPr="005E54FA" w:rsidRDefault="005E54FA" w:rsidP="005E54F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E54F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NQF Level 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BB2A6"/>
            <w:vAlign w:val="center"/>
            <w:hideMark/>
          </w:tcPr>
          <w:p w14:paraId="41E4263C" w14:textId="77777777" w:rsidR="005E54FA" w:rsidRPr="005E54FA" w:rsidRDefault="005E54FA" w:rsidP="005E54F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E54F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Number of Learners applied for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BB2A6"/>
            <w:vAlign w:val="center"/>
            <w:hideMark/>
          </w:tcPr>
          <w:p w14:paraId="689B905B" w14:textId="5583C0D8" w:rsidR="005E54FA" w:rsidRPr="005E54FA" w:rsidRDefault="005E54FA" w:rsidP="005E54F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FF647E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Cost Per Learner (Capped at R</w:t>
            </w:r>
            <w:r w:rsidR="00E17F29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45</w:t>
            </w:r>
            <w:r w:rsidRPr="0FF647E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 000.00 per learner)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BB2A6"/>
            <w:vAlign w:val="center"/>
            <w:hideMark/>
          </w:tcPr>
          <w:p w14:paraId="32FDD49E" w14:textId="77777777" w:rsidR="005E54FA" w:rsidRPr="005E54FA" w:rsidRDefault="005E54FA" w:rsidP="005E54F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E54F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 Amount applied for (inclusive of VAT):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BB2A6"/>
            <w:vAlign w:val="center"/>
            <w:hideMark/>
          </w:tcPr>
          <w:p w14:paraId="4ED277E8" w14:textId="77777777" w:rsidR="005E54FA" w:rsidRPr="005E54FA" w:rsidRDefault="005E54FA" w:rsidP="005E54F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E54F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Training Provider Name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BB2A6"/>
            <w:vAlign w:val="center"/>
            <w:hideMark/>
          </w:tcPr>
          <w:p w14:paraId="7B4ED632" w14:textId="77777777" w:rsidR="005E54FA" w:rsidRPr="005E54FA" w:rsidRDefault="005E54FA" w:rsidP="005E54F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E54F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Training Provider Accreditation number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BB2A6"/>
            <w:vAlign w:val="center"/>
          </w:tcPr>
          <w:p w14:paraId="4664341F" w14:textId="1143C09D" w:rsidR="6C276E37" w:rsidRDefault="6C276E37" w:rsidP="1433680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FF647E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Programme Start Date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BB2A6"/>
            <w:vAlign w:val="center"/>
          </w:tcPr>
          <w:p w14:paraId="4999C801" w14:textId="0A5B72F5" w:rsidR="6C276E37" w:rsidRDefault="6C276E37" w:rsidP="1433680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FF647E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Programme End Date</w:t>
            </w:r>
          </w:p>
        </w:tc>
      </w:tr>
      <w:tr w:rsidR="005E54FA" w:rsidRPr="005E54FA" w14:paraId="3925B7DE" w14:textId="77777777" w:rsidTr="0FF647E0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FC78E" w14:textId="77777777" w:rsidR="005E54FA" w:rsidRPr="005E54FA" w:rsidRDefault="005E54FA" w:rsidP="005E54FA">
            <w:pPr>
              <w:rPr>
                <w:rFonts w:ascii="Calibri" w:hAnsi="Calibri" w:cs="Calibri"/>
                <w:color w:val="A6A6A6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A6A6A6"/>
                <w:sz w:val="20"/>
                <w:szCs w:val="20"/>
              </w:rPr>
              <w:t>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7592B" w14:textId="77777777" w:rsidR="005E54FA" w:rsidRPr="005E54FA" w:rsidRDefault="005E54FA" w:rsidP="005E54FA">
            <w:pPr>
              <w:rPr>
                <w:rFonts w:ascii="Calibri" w:hAnsi="Calibri" w:cs="Calibri"/>
                <w:color w:val="A6A6A6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A6A6A6"/>
                <w:sz w:val="20"/>
                <w:szCs w:val="20"/>
              </w:rPr>
              <w:t>e.g., Banking Learnership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4A482" w14:textId="77777777" w:rsidR="005E54FA" w:rsidRPr="005E54FA" w:rsidRDefault="005E54FA" w:rsidP="005E54FA">
            <w:pPr>
              <w:rPr>
                <w:rFonts w:ascii="Calibri" w:hAnsi="Calibri" w:cs="Calibri"/>
                <w:color w:val="A6A6A6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A6A6A6"/>
                <w:sz w:val="20"/>
                <w:szCs w:val="20"/>
              </w:rPr>
              <w:t>e.g., 02Q020021241263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7D98E" w14:textId="77777777" w:rsidR="005E54FA" w:rsidRPr="005E54FA" w:rsidRDefault="005E54FA" w:rsidP="005E54FA">
            <w:pPr>
              <w:rPr>
                <w:rFonts w:ascii="Calibri" w:hAnsi="Calibri" w:cs="Calibri"/>
                <w:color w:val="A6A6A6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A6A6A6"/>
                <w:sz w:val="20"/>
                <w:szCs w:val="20"/>
              </w:rPr>
              <w:t>e.g., National Certificate: Banking 20186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1FD9F" w14:textId="77777777" w:rsidR="005E54FA" w:rsidRPr="005E54FA" w:rsidRDefault="005E54FA" w:rsidP="005E54FA">
            <w:pPr>
              <w:rPr>
                <w:rFonts w:ascii="Calibri" w:hAnsi="Calibri" w:cs="Calibri"/>
                <w:color w:val="A6A6A6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A6A6A6"/>
                <w:sz w:val="20"/>
                <w:szCs w:val="20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B78DB" w14:textId="77777777" w:rsidR="005E54FA" w:rsidRPr="005E54FA" w:rsidRDefault="005E54FA" w:rsidP="005E54FA">
            <w:pPr>
              <w:rPr>
                <w:rFonts w:ascii="Calibri" w:hAnsi="Calibri" w:cs="Calibri"/>
                <w:color w:val="A6A6A6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A6A6A6"/>
                <w:sz w:val="20"/>
                <w:szCs w:val="20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836F7" w14:textId="77777777" w:rsidR="005E54FA" w:rsidRPr="005E54FA" w:rsidRDefault="005E54FA" w:rsidP="005E54FA">
            <w:pPr>
              <w:rPr>
                <w:rFonts w:ascii="Calibri" w:hAnsi="Calibri" w:cs="Calibri"/>
                <w:color w:val="A6A6A6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A6A6A6"/>
                <w:sz w:val="20"/>
                <w:szCs w:val="20"/>
              </w:rPr>
              <w:t>R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14732" w14:textId="77777777" w:rsidR="005E54FA" w:rsidRPr="005E54FA" w:rsidRDefault="005E54FA" w:rsidP="005E54FA">
            <w:pPr>
              <w:rPr>
                <w:rFonts w:ascii="Calibri" w:hAnsi="Calibri" w:cs="Calibri"/>
                <w:color w:val="A6A6A6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A6A6A6"/>
                <w:sz w:val="20"/>
                <w:szCs w:val="20"/>
              </w:rPr>
              <w:t>R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51C1B" w14:textId="77777777" w:rsidR="005E54FA" w:rsidRPr="005E54FA" w:rsidRDefault="005E54FA" w:rsidP="005E54FA">
            <w:pPr>
              <w:rPr>
                <w:rFonts w:ascii="Calibri" w:hAnsi="Calibri" w:cs="Calibri"/>
                <w:color w:val="A6A6A6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A6A6A6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43AF0" w14:textId="77777777" w:rsidR="005E54FA" w:rsidRPr="005E54FA" w:rsidRDefault="005E54FA" w:rsidP="005E54FA">
            <w:pPr>
              <w:rPr>
                <w:rFonts w:ascii="Calibri" w:hAnsi="Calibri" w:cs="Calibri"/>
                <w:color w:val="A6A6A6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A6A6A6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2CBEF" w14:textId="137CAB13" w:rsidR="14336802" w:rsidRDefault="14336802" w:rsidP="14336802">
            <w:pPr>
              <w:rPr>
                <w:rFonts w:ascii="Calibri" w:hAnsi="Calibri" w:cs="Calibri"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15CED" w14:textId="087551F2" w:rsidR="14336802" w:rsidRDefault="14336802" w:rsidP="14336802">
            <w:pPr>
              <w:rPr>
                <w:rFonts w:ascii="Calibri" w:hAnsi="Calibri" w:cs="Calibri"/>
                <w:color w:val="A6A6A6" w:themeColor="background1" w:themeShade="A6"/>
                <w:sz w:val="20"/>
                <w:szCs w:val="20"/>
              </w:rPr>
            </w:pPr>
          </w:p>
        </w:tc>
      </w:tr>
      <w:tr w:rsidR="005E54FA" w:rsidRPr="005E54FA" w14:paraId="000AE39B" w14:textId="77777777" w:rsidTr="0FF647E0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B9FB4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AB75A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8AE05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8C3BE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A2644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ADB2B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B9A5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CAB30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00569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C8299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28556" w14:textId="25EA6838" w:rsidR="14336802" w:rsidRDefault="14336802" w:rsidP="14336802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3E8A9" w14:textId="70BABE58" w:rsidR="14336802" w:rsidRDefault="14336802" w:rsidP="14336802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5E54FA" w:rsidRPr="005E54FA" w14:paraId="18C1BEE5" w14:textId="77777777" w:rsidTr="0FF647E0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A5161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0C630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FFFA6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F3F79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2D954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3338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1E507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C16C8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2DD4F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0F3B2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BCD5F" w14:textId="758FFFFE" w:rsidR="14336802" w:rsidRDefault="14336802" w:rsidP="14336802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4F673" w14:textId="5687E73E" w:rsidR="14336802" w:rsidRDefault="14336802" w:rsidP="14336802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5E54FA" w:rsidRPr="005E54FA" w14:paraId="65D25920" w14:textId="77777777" w:rsidTr="0FF647E0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518C1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37B7B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4EF95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7EF0F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AFAAC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F8BB9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01FFB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7CFFB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283F6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D3B8C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53DB7" w14:textId="541181F4" w:rsidR="14336802" w:rsidRDefault="14336802" w:rsidP="14336802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66869" w14:textId="151C246F" w:rsidR="14336802" w:rsidRDefault="14336802" w:rsidP="14336802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5E54FA" w:rsidRPr="005E54FA" w14:paraId="4CBCCE1D" w14:textId="77777777" w:rsidTr="0FF647E0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216B6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E2826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70016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B345E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4D509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DA0C5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D91FC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66A61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BF26A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FAAEA" w14:textId="77777777" w:rsidR="005E54FA" w:rsidRPr="005E54FA" w:rsidRDefault="005E54FA" w:rsidP="005E54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E54F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51F8D" w14:textId="596AD998" w:rsidR="14336802" w:rsidRDefault="14336802" w:rsidP="14336802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CAC26" w14:textId="2DE78D54" w:rsidR="14336802" w:rsidRDefault="14336802" w:rsidP="14336802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</w:tbl>
    <w:p w14:paraId="34C7ABDC" w14:textId="3196D5B9" w:rsidR="004E321B" w:rsidRDefault="004E321B" w:rsidP="002D0C47">
      <w:pPr>
        <w:rPr>
          <w:rFonts w:ascii="Arial" w:hAnsi="Arial" w:cs="Arial"/>
          <w:b/>
          <w:sz w:val="18"/>
          <w:szCs w:val="18"/>
        </w:rPr>
      </w:pPr>
    </w:p>
    <w:p w14:paraId="327B0CD2" w14:textId="77777777" w:rsidR="004E321B" w:rsidRDefault="004E321B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5E4BB671" w14:textId="5A167D58" w:rsidR="004E321B" w:rsidRDefault="00C241D7" w:rsidP="00116B45">
      <w:pPr>
        <w:ind w:left="-709"/>
        <w:rPr>
          <w:rFonts w:ascii="Arial" w:hAnsi="Arial" w:cs="Arial"/>
          <w:b/>
          <w:sz w:val="18"/>
          <w:szCs w:val="18"/>
        </w:rPr>
        <w:sectPr w:rsidR="004E321B" w:rsidSect="004E321B">
          <w:pgSz w:w="16834" w:h="11909" w:orient="landscape" w:code="9"/>
          <w:pgMar w:top="1800" w:right="533" w:bottom="850" w:left="1080" w:header="720" w:footer="720" w:gutter="0"/>
          <w:cols w:space="720"/>
          <w:docGrid w:linePitch="360"/>
        </w:sectPr>
      </w:pPr>
      <w:r w:rsidRPr="00BA4BB4">
        <w:rPr>
          <w:rFonts w:ascii="Arial" w:hAnsi="Arial" w:cs="Arial"/>
          <w:b/>
          <w:bCs/>
          <w:sz w:val="18"/>
          <w:szCs w:val="18"/>
          <w:highlight w:val="cyan"/>
          <w:u w:val="single"/>
        </w:rPr>
        <w:t>NOTE:</w:t>
      </w:r>
      <w:r>
        <w:rPr>
          <w:rFonts w:ascii="Arial" w:hAnsi="Arial" w:cs="Arial"/>
          <w:b/>
          <w:bCs/>
          <w:sz w:val="18"/>
          <w:szCs w:val="18"/>
        </w:rPr>
        <w:t xml:space="preserve">  You may add as many lines as you wish for the number of learnerships that you want to apply for.</w:t>
      </w:r>
    </w:p>
    <w:p w14:paraId="7BB4B333" w14:textId="77777777" w:rsidR="004E321B" w:rsidRDefault="004E321B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07C7A375" w14:textId="77777777" w:rsidR="00992551" w:rsidRDefault="00992551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0E987243" w14:textId="77777777" w:rsidR="00992551" w:rsidRDefault="00992551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65468CD7" w14:textId="77777777" w:rsidR="00992551" w:rsidRDefault="00992551" w:rsidP="00116B45">
      <w:pPr>
        <w:ind w:left="-709"/>
        <w:rPr>
          <w:rFonts w:ascii="Arial" w:hAnsi="Arial" w:cs="Arial"/>
          <w:b/>
          <w:sz w:val="18"/>
          <w:szCs w:val="18"/>
        </w:rPr>
      </w:pPr>
    </w:p>
    <w:p w14:paraId="7329C6C6" w14:textId="51939561" w:rsidR="004E321B" w:rsidRDefault="004E321B" w:rsidP="0084329D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bCs/>
          <w:sz w:val="18"/>
          <w:szCs w:val="18"/>
        </w:rPr>
      </w:pPr>
    </w:p>
    <w:p w14:paraId="4C1A9BD7" w14:textId="77777777" w:rsidR="004E321B" w:rsidRDefault="004E321B" w:rsidP="0084329D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bCs/>
          <w:sz w:val="18"/>
          <w:szCs w:val="18"/>
        </w:rPr>
      </w:pPr>
    </w:p>
    <w:p w14:paraId="3526D890" w14:textId="77777777" w:rsidR="004E321B" w:rsidRDefault="004E321B" w:rsidP="0084329D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bCs/>
          <w:sz w:val="18"/>
          <w:szCs w:val="18"/>
        </w:rPr>
      </w:pPr>
    </w:p>
    <w:p w14:paraId="20C3FBAA" w14:textId="77777777" w:rsidR="004E321B" w:rsidRDefault="004E321B" w:rsidP="0084329D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bCs/>
          <w:sz w:val="18"/>
          <w:szCs w:val="18"/>
        </w:rPr>
      </w:pPr>
    </w:p>
    <w:p w14:paraId="2C474607" w14:textId="77777777" w:rsidR="004E321B" w:rsidRDefault="004E321B" w:rsidP="0084329D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bCs/>
          <w:sz w:val="18"/>
          <w:szCs w:val="18"/>
        </w:rPr>
      </w:pPr>
    </w:p>
    <w:p w14:paraId="78211AD5" w14:textId="727DE46D" w:rsidR="00656E39" w:rsidRPr="00290683" w:rsidRDefault="00656E39" w:rsidP="0084329D">
      <w:pPr>
        <w:rPr>
          <w:rFonts w:ascii="Arial" w:hAnsi="Arial" w:cs="Arial"/>
          <w:b/>
          <w:bCs/>
        </w:rPr>
      </w:pPr>
      <w:r w:rsidRPr="00290683">
        <w:rPr>
          <w:rFonts w:ascii="Arial" w:hAnsi="Arial" w:cs="Arial"/>
          <w:b/>
          <w:bCs/>
        </w:rPr>
        <w:t>Authorisation</w:t>
      </w:r>
      <w:r w:rsidR="00116B45">
        <w:rPr>
          <w:rFonts w:ascii="Arial" w:hAnsi="Arial" w:cs="Arial"/>
          <w:b/>
          <w:bCs/>
        </w:rPr>
        <w:t xml:space="preserve"> Form</w:t>
      </w:r>
    </w:p>
    <w:p w14:paraId="290F617B" w14:textId="77777777" w:rsidR="001E595F" w:rsidRPr="00684568" w:rsidRDefault="001E595F" w:rsidP="0084329D">
      <w:pPr>
        <w:rPr>
          <w:rFonts w:ascii="Arial" w:hAnsi="Arial" w:cs="Arial"/>
          <w:b/>
          <w:bCs/>
          <w:sz w:val="18"/>
          <w:szCs w:val="18"/>
        </w:rPr>
      </w:pPr>
    </w:p>
    <w:p w14:paraId="4E1B6826" w14:textId="77777777" w:rsidR="00045B84" w:rsidRPr="00684568" w:rsidRDefault="00045B84" w:rsidP="0084329D">
      <w:pPr>
        <w:rPr>
          <w:rFonts w:ascii="Arial" w:hAnsi="Arial" w:cs="Arial"/>
          <w:bCs/>
          <w:sz w:val="18"/>
          <w:szCs w:val="18"/>
        </w:rPr>
      </w:pPr>
    </w:p>
    <w:p w14:paraId="5C2C2BF2" w14:textId="28A3AE7D" w:rsidR="006055B1" w:rsidRPr="00684568" w:rsidRDefault="00AF30E5" w:rsidP="0084329D">
      <w:pPr>
        <w:spacing w:line="360" w:lineRule="auto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I</w:t>
      </w:r>
      <w:r w:rsidR="00656E39" w:rsidRPr="00684568">
        <w:rPr>
          <w:rFonts w:ascii="Arial" w:hAnsi="Arial" w:cs="Arial"/>
          <w:bCs/>
          <w:sz w:val="18"/>
          <w:szCs w:val="18"/>
        </w:rPr>
        <w:t>, the representative from __________</w:t>
      </w:r>
      <w:r w:rsidR="006055B1" w:rsidRPr="00684568">
        <w:rPr>
          <w:rFonts w:ascii="Arial" w:hAnsi="Arial" w:cs="Arial"/>
          <w:bCs/>
          <w:sz w:val="18"/>
          <w:szCs w:val="18"/>
        </w:rPr>
        <w:t>________________________________</w:t>
      </w:r>
      <w:r w:rsidR="002B2FF0" w:rsidRPr="00684568">
        <w:rPr>
          <w:rFonts w:ascii="Arial" w:hAnsi="Arial" w:cs="Arial"/>
          <w:bCs/>
          <w:sz w:val="18"/>
          <w:szCs w:val="18"/>
        </w:rPr>
        <w:t xml:space="preserve">_ </w:t>
      </w:r>
      <w:r w:rsidR="002B2FF0" w:rsidRPr="00E073E0">
        <w:rPr>
          <w:rFonts w:ascii="Arial" w:hAnsi="Arial" w:cs="Arial"/>
          <w:b/>
          <w:sz w:val="18"/>
          <w:szCs w:val="18"/>
        </w:rPr>
        <w:t>(</w:t>
      </w:r>
      <w:r w:rsidR="00793801" w:rsidRPr="00E073E0">
        <w:rPr>
          <w:rFonts w:ascii="Arial" w:hAnsi="Arial" w:cs="Arial"/>
          <w:b/>
          <w:sz w:val="18"/>
          <w:szCs w:val="18"/>
        </w:rPr>
        <w:t>Employer Name</w:t>
      </w:r>
      <w:r w:rsidR="00656E39" w:rsidRPr="00E073E0">
        <w:rPr>
          <w:rFonts w:ascii="Arial" w:hAnsi="Arial" w:cs="Arial"/>
          <w:b/>
          <w:sz w:val="18"/>
          <w:szCs w:val="18"/>
        </w:rPr>
        <w:t>)</w:t>
      </w:r>
      <w:r w:rsidR="00656E39" w:rsidRPr="00684568">
        <w:rPr>
          <w:rFonts w:ascii="Arial" w:hAnsi="Arial" w:cs="Arial"/>
          <w:bCs/>
          <w:sz w:val="18"/>
          <w:szCs w:val="18"/>
        </w:rPr>
        <w:t xml:space="preserve"> confirm that the information contained in this proposal are correct and commit to ensuring that the project meet</w:t>
      </w:r>
      <w:r w:rsidR="002658D8" w:rsidRPr="00684568">
        <w:rPr>
          <w:rFonts w:ascii="Arial" w:hAnsi="Arial" w:cs="Arial"/>
          <w:bCs/>
          <w:sz w:val="18"/>
          <w:szCs w:val="18"/>
        </w:rPr>
        <w:t>s</w:t>
      </w:r>
      <w:r w:rsidR="00656E39" w:rsidRPr="00684568">
        <w:rPr>
          <w:rFonts w:ascii="Arial" w:hAnsi="Arial" w:cs="Arial"/>
          <w:bCs/>
          <w:sz w:val="18"/>
          <w:szCs w:val="18"/>
        </w:rPr>
        <w:t xml:space="preserve"> its stated </w:t>
      </w:r>
      <w:r w:rsidR="002658D8" w:rsidRPr="00684568">
        <w:rPr>
          <w:rFonts w:ascii="Arial" w:hAnsi="Arial" w:cs="Arial"/>
          <w:bCs/>
          <w:sz w:val="18"/>
          <w:szCs w:val="18"/>
        </w:rPr>
        <w:t>objectives.</w:t>
      </w:r>
    </w:p>
    <w:p w14:paraId="43AF8FC6" w14:textId="77777777" w:rsidR="00AF30E5" w:rsidRDefault="00AF30E5" w:rsidP="0084329D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</w:p>
    <w:p w14:paraId="50739928" w14:textId="30EB0870" w:rsidR="00B530B8" w:rsidRPr="00684568" w:rsidRDefault="00AF30E5" w:rsidP="0084329D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I</w:t>
      </w:r>
      <w:r w:rsidR="002B2FF0" w:rsidRPr="00684568">
        <w:rPr>
          <w:rFonts w:ascii="Arial" w:hAnsi="Arial" w:cs="Arial"/>
          <w:bCs/>
          <w:sz w:val="18"/>
          <w:szCs w:val="18"/>
        </w:rPr>
        <w:t xml:space="preserve"> declare</w:t>
      </w:r>
      <w:r w:rsidR="00B530B8" w:rsidRPr="00684568">
        <w:rPr>
          <w:rFonts w:ascii="Arial" w:hAnsi="Arial" w:cs="Arial"/>
          <w:bCs/>
          <w:sz w:val="18"/>
          <w:szCs w:val="18"/>
        </w:rPr>
        <w:t xml:space="preserve"> that I will comply with the requirements of BANKSETA for all reporting required for the project and supporting documentation that may be required.</w:t>
      </w:r>
    </w:p>
    <w:p w14:paraId="42F387C1" w14:textId="77777777" w:rsidR="00E57D02" w:rsidRPr="00684568" w:rsidRDefault="00E57D02" w:rsidP="0084329D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</w:p>
    <w:p w14:paraId="7DC7675F" w14:textId="21E82EAF" w:rsidR="00B530B8" w:rsidRPr="00684568" w:rsidRDefault="00B530B8" w:rsidP="0084329D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  <w:r w:rsidRPr="00684568">
        <w:rPr>
          <w:rFonts w:ascii="Arial" w:hAnsi="Arial" w:cs="Arial"/>
          <w:bCs/>
          <w:sz w:val="18"/>
          <w:szCs w:val="18"/>
        </w:rPr>
        <w:t>I further declare that:</w:t>
      </w:r>
    </w:p>
    <w:p w14:paraId="3B9D836C" w14:textId="115CB6A6" w:rsidR="009218C6" w:rsidRPr="00684568" w:rsidRDefault="009218C6" w:rsidP="0084329D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  <w:r w:rsidRPr="00684568">
        <w:rPr>
          <w:rFonts w:ascii="Arial" w:hAnsi="Arial" w:cs="Arial"/>
          <w:bCs/>
          <w:sz w:val="18"/>
          <w:szCs w:val="18"/>
        </w:rPr>
        <w:t xml:space="preserve">This application has been prepared by </w:t>
      </w:r>
      <w:r w:rsidR="00FE6706" w:rsidRPr="00684568">
        <w:rPr>
          <w:rFonts w:ascii="Arial" w:hAnsi="Arial" w:cs="Arial"/>
          <w:bCs/>
          <w:sz w:val="18"/>
          <w:szCs w:val="18"/>
        </w:rPr>
        <w:t>the</w:t>
      </w:r>
      <w:r w:rsidR="00FE6706" w:rsidRPr="00684568">
        <w:rPr>
          <w:rFonts w:ascii="Arial" w:hAnsi="Arial" w:cs="Arial"/>
          <w:sz w:val="18"/>
          <w:szCs w:val="18"/>
        </w:rPr>
        <w:t xml:space="preserve"> </w:t>
      </w:r>
      <w:r w:rsidR="00FE6706" w:rsidRPr="00684568">
        <w:rPr>
          <w:rFonts w:ascii="Arial" w:hAnsi="Arial" w:cs="Arial"/>
          <w:bCs/>
          <w:sz w:val="18"/>
          <w:szCs w:val="18"/>
        </w:rPr>
        <w:t xml:space="preserve">Employer </w:t>
      </w:r>
      <w:r w:rsidR="00FC6A2E" w:rsidRPr="00684568">
        <w:rPr>
          <w:rFonts w:ascii="Arial" w:hAnsi="Arial" w:cs="Arial"/>
          <w:bCs/>
          <w:sz w:val="18"/>
          <w:szCs w:val="18"/>
        </w:rPr>
        <w:t>Representative.</w:t>
      </w:r>
      <w:r w:rsidR="00FE6706" w:rsidRPr="00684568">
        <w:rPr>
          <w:rFonts w:ascii="Arial" w:hAnsi="Arial" w:cs="Arial"/>
          <w:bCs/>
          <w:sz w:val="18"/>
          <w:szCs w:val="18"/>
        </w:rPr>
        <w:t xml:space="preserve"> </w:t>
      </w:r>
    </w:p>
    <w:p w14:paraId="65D5B187" w14:textId="37F5F1F0" w:rsidR="00B530B8" w:rsidRPr="00684568" w:rsidRDefault="00B530B8" w:rsidP="0084329D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  <w:r w:rsidRPr="00684568">
        <w:rPr>
          <w:rFonts w:ascii="Arial" w:hAnsi="Arial" w:cs="Arial"/>
          <w:bCs/>
          <w:sz w:val="18"/>
          <w:szCs w:val="18"/>
        </w:rPr>
        <w:t xml:space="preserve">I will ensure my availability and presence at BANKSETA </w:t>
      </w:r>
      <w:r w:rsidR="00AF30E5">
        <w:rPr>
          <w:rFonts w:ascii="Arial" w:hAnsi="Arial" w:cs="Arial"/>
          <w:bCs/>
          <w:sz w:val="18"/>
          <w:szCs w:val="18"/>
        </w:rPr>
        <w:t xml:space="preserve">Monitoring Site </w:t>
      </w:r>
      <w:r w:rsidRPr="00684568">
        <w:rPr>
          <w:rFonts w:ascii="Arial" w:hAnsi="Arial" w:cs="Arial"/>
          <w:bCs/>
          <w:sz w:val="18"/>
          <w:szCs w:val="18"/>
        </w:rPr>
        <w:t>Visits</w:t>
      </w:r>
      <w:r w:rsidR="003D3F32">
        <w:rPr>
          <w:rFonts w:ascii="Arial" w:hAnsi="Arial" w:cs="Arial"/>
          <w:bCs/>
          <w:sz w:val="18"/>
          <w:szCs w:val="18"/>
        </w:rPr>
        <w:t>.</w:t>
      </w:r>
    </w:p>
    <w:p w14:paraId="6A1F7EF2" w14:textId="11ACEE03" w:rsidR="003A7FC8" w:rsidRPr="00684568" w:rsidRDefault="00E57D02" w:rsidP="0084329D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</w:rPr>
      </w:pPr>
      <w:r w:rsidRPr="00684568">
        <w:rPr>
          <w:rFonts w:ascii="Arial" w:hAnsi="Arial" w:cs="Arial"/>
          <w:sz w:val="18"/>
          <w:szCs w:val="18"/>
        </w:rPr>
        <w:t xml:space="preserve">I will submit all learner supporting documents </w:t>
      </w:r>
      <w:r w:rsidRPr="00684568">
        <w:rPr>
          <w:rFonts w:ascii="Arial" w:hAnsi="Arial" w:cs="Arial"/>
          <w:bCs/>
          <w:sz w:val="18"/>
          <w:szCs w:val="18"/>
        </w:rPr>
        <w:t xml:space="preserve">to the BANKSETA within </w:t>
      </w:r>
      <w:r w:rsidR="00132D36">
        <w:rPr>
          <w:rFonts w:ascii="Arial" w:hAnsi="Arial" w:cs="Arial"/>
          <w:bCs/>
          <w:sz w:val="18"/>
          <w:szCs w:val="18"/>
        </w:rPr>
        <w:t>two</w:t>
      </w:r>
      <w:r w:rsidRPr="00684568">
        <w:rPr>
          <w:rFonts w:ascii="Arial" w:hAnsi="Arial" w:cs="Arial"/>
          <w:bCs/>
          <w:sz w:val="18"/>
          <w:szCs w:val="18"/>
        </w:rPr>
        <w:t xml:space="preserve"> month</w:t>
      </w:r>
      <w:r w:rsidR="003D3F32">
        <w:rPr>
          <w:rFonts w:ascii="Arial" w:hAnsi="Arial" w:cs="Arial"/>
          <w:bCs/>
          <w:sz w:val="18"/>
          <w:szCs w:val="18"/>
        </w:rPr>
        <w:t>s</w:t>
      </w:r>
      <w:r w:rsidR="00FB46EF">
        <w:rPr>
          <w:rFonts w:ascii="Arial" w:hAnsi="Arial" w:cs="Arial"/>
          <w:bCs/>
          <w:sz w:val="18"/>
          <w:szCs w:val="18"/>
        </w:rPr>
        <w:t xml:space="preserve"> of signing the Memorandum of Agreement.</w:t>
      </w:r>
    </w:p>
    <w:p w14:paraId="6950B980" w14:textId="77777777" w:rsidR="00FE6706" w:rsidRPr="00684568" w:rsidRDefault="00FE6706" w:rsidP="0084329D">
      <w:pPr>
        <w:spacing w:line="360" w:lineRule="auto"/>
        <w:rPr>
          <w:rFonts w:ascii="Arial" w:hAnsi="Arial" w:cs="Arial"/>
          <w:bCs/>
          <w:sz w:val="18"/>
          <w:szCs w:val="18"/>
        </w:rPr>
      </w:pPr>
    </w:p>
    <w:p w14:paraId="1ACF5885" w14:textId="389E9DC0" w:rsidR="00DB5FC5" w:rsidRPr="00684568" w:rsidRDefault="00045B84" w:rsidP="0084329D">
      <w:pPr>
        <w:spacing w:line="720" w:lineRule="auto"/>
        <w:rPr>
          <w:rFonts w:ascii="Arial" w:hAnsi="Arial" w:cs="Arial"/>
          <w:bCs/>
          <w:sz w:val="18"/>
          <w:szCs w:val="18"/>
          <w:u w:val="single"/>
        </w:rPr>
      </w:pPr>
      <w:r w:rsidRPr="003D3F32">
        <w:rPr>
          <w:rFonts w:ascii="Arial" w:hAnsi="Arial" w:cs="Arial"/>
          <w:b/>
          <w:sz w:val="18"/>
          <w:szCs w:val="18"/>
        </w:rPr>
        <w:t xml:space="preserve">Name of </w:t>
      </w:r>
      <w:r w:rsidR="00793801" w:rsidRPr="003D3F32">
        <w:rPr>
          <w:rFonts w:ascii="Arial" w:hAnsi="Arial" w:cs="Arial"/>
          <w:b/>
          <w:sz w:val="18"/>
          <w:szCs w:val="18"/>
        </w:rPr>
        <w:t>Employer Representative</w:t>
      </w:r>
      <w:r w:rsidR="006055B1" w:rsidRPr="003D3F32">
        <w:rPr>
          <w:rFonts w:ascii="Arial" w:hAnsi="Arial" w:cs="Arial"/>
          <w:b/>
          <w:sz w:val="18"/>
          <w:szCs w:val="18"/>
        </w:rPr>
        <w:tab/>
      </w:r>
      <w:r w:rsidR="003D3F32">
        <w:rPr>
          <w:rFonts w:ascii="Arial" w:hAnsi="Arial" w:cs="Arial"/>
          <w:b/>
          <w:sz w:val="18"/>
          <w:szCs w:val="18"/>
        </w:rPr>
        <w:tab/>
      </w:r>
      <w:r w:rsidRPr="00684568">
        <w:rPr>
          <w:rFonts w:ascii="Arial" w:hAnsi="Arial" w:cs="Arial"/>
          <w:bCs/>
          <w:sz w:val="18"/>
          <w:szCs w:val="18"/>
        </w:rPr>
        <w:t xml:space="preserve">: </w:t>
      </w:r>
      <w:r w:rsidR="00DB5FC5" w:rsidRPr="00684568">
        <w:rPr>
          <w:rFonts w:ascii="Arial" w:hAnsi="Arial" w:cs="Arial"/>
          <w:bCs/>
          <w:sz w:val="18"/>
          <w:szCs w:val="18"/>
        </w:rPr>
        <w:tab/>
      </w:r>
      <w:bookmarkStart w:id="3" w:name="_Hlk52819083"/>
      <w:r w:rsidRPr="00684568">
        <w:rPr>
          <w:rFonts w:ascii="Arial" w:hAnsi="Arial" w:cs="Arial"/>
          <w:bCs/>
          <w:sz w:val="18"/>
          <w:szCs w:val="18"/>
          <w:u w:val="single"/>
        </w:rPr>
        <w:t>_____________________________________</w:t>
      </w:r>
      <w:r w:rsidR="00344204" w:rsidRPr="00684568">
        <w:rPr>
          <w:rFonts w:ascii="Arial" w:hAnsi="Arial" w:cs="Arial"/>
          <w:bCs/>
          <w:sz w:val="18"/>
          <w:szCs w:val="18"/>
          <w:u w:val="single"/>
        </w:rPr>
        <w:t>____</w:t>
      </w:r>
      <w:bookmarkEnd w:id="3"/>
    </w:p>
    <w:p w14:paraId="1F83B1D9" w14:textId="186B1FD7" w:rsidR="00045B84" w:rsidRPr="00684568" w:rsidRDefault="00AF30E5" w:rsidP="0084329D">
      <w:pPr>
        <w:spacing w:line="720" w:lineRule="auto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Designation</w:t>
      </w:r>
      <w:r w:rsidR="00793801" w:rsidRPr="003D3F32">
        <w:rPr>
          <w:rFonts w:ascii="Arial" w:hAnsi="Arial" w:cs="Arial"/>
          <w:b/>
          <w:sz w:val="18"/>
          <w:szCs w:val="18"/>
        </w:rPr>
        <w:t xml:space="preserve"> of </w:t>
      </w:r>
      <w:r w:rsidR="00102FA8" w:rsidRPr="003D3F32">
        <w:rPr>
          <w:rFonts w:ascii="Arial" w:hAnsi="Arial" w:cs="Arial"/>
          <w:b/>
          <w:sz w:val="18"/>
          <w:szCs w:val="18"/>
        </w:rPr>
        <w:t>Employer Representative</w:t>
      </w:r>
      <w:r w:rsidR="003D3F32">
        <w:rPr>
          <w:rFonts w:ascii="Arial" w:hAnsi="Arial" w:cs="Arial"/>
          <w:b/>
          <w:sz w:val="18"/>
          <w:szCs w:val="18"/>
        </w:rPr>
        <w:tab/>
      </w:r>
      <w:r w:rsidR="005E54FA">
        <w:rPr>
          <w:rFonts w:ascii="Arial" w:hAnsi="Arial" w:cs="Arial"/>
          <w:b/>
          <w:sz w:val="18"/>
          <w:szCs w:val="18"/>
        </w:rPr>
        <w:tab/>
      </w:r>
      <w:r w:rsidR="00045B84" w:rsidRPr="00684568">
        <w:rPr>
          <w:rFonts w:ascii="Arial" w:hAnsi="Arial" w:cs="Arial"/>
          <w:bCs/>
          <w:sz w:val="18"/>
          <w:szCs w:val="18"/>
        </w:rPr>
        <w:t xml:space="preserve">: </w:t>
      </w:r>
      <w:r w:rsidR="00DB5FC5" w:rsidRPr="00684568">
        <w:rPr>
          <w:rFonts w:ascii="Arial" w:hAnsi="Arial" w:cs="Arial"/>
          <w:bCs/>
          <w:sz w:val="18"/>
          <w:szCs w:val="18"/>
        </w:rPr>
        <w:tab/>
      </w:r>
      <w:r w:rsidR="00E57D02" w:rsidRPr="00684568">
        <w:rPr>
          <w:rFonts w:ascii="Arial" w:hAnsi="Arial" w:cs="Arial"/>
          <w:bCs/>
          <w:sz w:val="18"/>
          <w:szCs w:val="18"/>
          <w:u w:val="single"/>
        </w:rPr>
        <w:t>_________________________________________</w:t>
      </w:r>
    </w:p>
    <w:p w14:paraId="13221C9E" w14:textId="57CA407A" w:rsidR="00656E39" w:rsidRPr="00684568" w:rsidRDefault="00793801" w:rsidP="002B2FF0">
      <w:pPr>
        <w:spacing w:line="720" w:lineRule="auto"/>
        <w:rPr>
          <w:rFonts w:ascii="Arial" w:hAnsi="Arial" w:cs="Arial"/>
          <w:bCs/>
          <w:sz w:val="18"/>
          <w:szCs w:val="18"/>
        </w:rPr>
      </w:pPr>
      <w:r w:rsidRPr="003D3F32">
        <w:rPr>
          <w:rFonts w:ascii="Arial" w:hAnsi="Arial" w:cs="Arial"/>
          <w:b/>
          <w:sz w:val="18"/>
          <w:szCs w:val="18"/>
        </w:rPr>
        <w:t>Signature of R</w:t>
      </w:r>
      <w:r w:rsidR="00045B84" w:rsidRPr="003D3F32">
        <w:rPr>
          <w:rFonts w:ascii="Arial" w:hAnsi="Arial" w:cs="Arial"/>
          <w:b/>
          <w:sz w:val="18"/>
          <w:szCs w:val="18"/>
        </w:rPr>
        <w:t>epresentative</w:t>
      </w:r>
      <w:r w:rsidR="006055B1" w:rsidRPr="00684568">
        <w:rPr>
          <w:rFonts w:ascii="Arial" w:hAnsi="Arial" w:cs="Arial"/>
          <w:bCs/>
          <w:sz w:val="18"/>
          <w:szCs w:val="18"/>
        </w:rPr>
        <w:tab/>
      </w:r>
      <w:r w:rsidR="006055B1" w:rsidRPr="00684568">
        <w:rPr>
          <w:rFonts w:ascii="Arial" w:hAnsi="Arial" w:cs="Arial"/>
          <w:bCs/>
          <w:sz w:val="18"/>
          <w:szCs w:val="18"/>
        </w:rPr>
        <w:tab/>
      </w:r>
      <w:r w:rsidR="003D3F32">
        <w:rPr>
          <w:rFonts w:ascii="Arial" w:hAnsi="Arial" w:cs="Arial"/>
          <w:bCs/>
          <w:sz w:val="18"/>
          <w:szCs w:val="18"/>
        </w:rPr>
        <w:tab/>
      </w:r>
      <w:r w:rsidR="00045B84" w:rsidRPr="00684568">
        <w:rPr>
          <w:rFonts w:ascii="Arial" w:hAnsi="Arial" w:cs="Arial"/>
          <w:bCs/>
          <w:sz w:val="18"/>
          <w:szCs w:val="18"/>
        </w:rPr>
        <w:t xml:space="preserve">: </w:t>
      </w:r>
      <w:r w:rsidR="00DB5FC5" w:rsidRPr="00684568">
        <w:rPr>
          <w:rFonts w:ascii="Arial" w:hAnsi="Arial" w:cs="Arial"/>
          <w:bCs/>
          <w:sz w:val="18"/>
          <w:szCs w:val="18"/>
        </w:rPr>
        <w:tab/>
      </w:r>
      <w:r w:rsidR="00E57D02" w:rsidRPr="00684568">
        <w:rPr>
          <w:rFonts w:ascii="Arial" w:hAnsi="Arial" w:cs="Arial"/>
          <w:bCs/>
          <w:sz w:val="18"/>
          <w:szCs w:val="18"/>
          <w:u w:val="single"/>
        </w:rPr>
        <w:t>_________________________________________</w:t>
      </w:r>
    </w:p>
    <w:sectPr w:rsidR="00656E39" w:rsidRPr="00684568" w:rsidSect="00871B87">
      <w:pgSz w:w="16834" w:h="11909" w:orient="landscape" w:code="9"/>
      <w:pgMar w:top="1800" w:right="533" w:bottom="850" w:left="108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EB21BA" w14:textId="77777777" w:rsidR="00C17580" w:rsidRDefault="00C17580" w:rsidP="00647BA2">
      <w:r>
        <w:separator/>
      </w:r>
    </w:p>
  </w:endnote>
  <w:endnote w:type="continuationSeparator" w:id="0">
    <w:p w14:paraId="0DAA2E98" w14:textId="77777777" w:rsidR="00C17580" w:rsidRDefault="00C17580" w:rsidP="00647BA2">
      <w:r>
        <w:continuationSeparator/>
      </w:r>
    </w:p>
  </w:endnote>
  <w:endnote w:type="continuationNotice" w:id="1">
    <w:p w14:paraId="6D309D85" w14:textId="77777777" w:rsidR="00C17580" w:rsidRDefault="00C175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T15C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7878278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6"/>
        <w:szCs w:val="16"/>
      </w:rPr>
    </w:sdtEndPr>
    <w:sdtContent>
      <w:p w14:paraId="43FDD251" w14:textId="6AC68C07" w:rsidR="003D3F32" w:rsidRPr="003D3F32" w:rsidRDefault="003D3F32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3D3F32">
          <w:rPr>
            <w:rFonts w:ascii="Arial" w:hAnsi="Arial" w:cs="Arial"/>
            <w:sz w:val="16"/>
            <w:szCs w:val="16"/>
          </w:rPr>
          <w:fldChar w:fldCharType="begin"/>
        </w:r>
        <w:r w:rsidRPr="003D3F32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3D3F32">
          <w:rPr>
            <w:rFonts w:ascii="Arial" w:hAnsi="Arial" w:cs="Arial"/>
            <w:sz w:val="16"/>
            <w:szCs w:val="16"/>
          </w:rPr>
          <w:fldChar w:fldCharType="separate"/>
        </w:r>
        <w:r w:rsidRPr="003D3F32">
          <w:rPr>
            <w:rFonts w:ascii="Arial" w:hAnsi="Arial" w:cs="Arial"/>
            <w:noProof/>
            <w:sz w:val="16"/>
            <w:szCs w:val="16"/>
          </w:rPr>
          <w:t>2</w:t>
        </w:r>
        <w:r w:rsidRPr="003D3F32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14:paraId="76CD5175" w14:textId="38B598BD" w:rsidR="003D3F32" w:rsidRPr="003D3F32" w:rsidRDefault="0FF647E0">
    <w:pPr>
      <w:pStyle w:val="Footer"/>
      <w:rPr>
        <w:rFonts w:ascii="Arial" w:hAnsi="Arial" w:cs="Arial"/>
        <w:b/>
        <w:bCs/>
        <w:sz w:val="16"/>
        <w:szCs w:val="16"/>
        <w:lang w:val="en-US"/>
      </w:rPr>
    </w:pPr>
    <w:r w:rsidRPr="0FF647E0">
      <w:rPr>
        <w:rFonts w:ascii="Arial" w:hAnsi="Arial" w:cs="Arial"/>
        <w:b/>
        <w:bCs/>
        <w:sz w:val="16"/>
        <w:szCs w:val="16"/>
        <w:lang w:val="en-US"/>
      </w:rPr>
      <w:t>Application for Learnerships for EMPLOYED 2025/2026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21DFE5" w14:textId="77777777" w:rsidR="00C17580" w:rsidRDefault="00C17580" w:rsidP="00647BA2">
      <w:r>
        <w:separator/>
      </w:r>
    </w:p>
  </w:footnote>
  <w:footnote w:type="continuationSeparator" w:id="0">
    <w:p w14:paraId="61866057" w14:textId="77777777" w:rsidR="00C17580" w:rsidRDefault="00C17580" w:rsidP="00647BA2">
      <w:r>
        <w:continuationSeparator/>
      </w:r>
    </w:p>
  </w:footnote>
  <w:footnote w:type="continuationNotice" w:id="1">
    <w:p w14:paraId="34A3E68D" w14:textId="77777777" w:rsidR="00C17580" w:rsidRDefault="00C1758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7552A" w14:textId="77777777" w:rsidR="003A7FC8" w:rsidRDefault="003A7FC8" w:rsidP="008B3184">
    <w:pPr>
      <w:pStyle w:val="Header"/>
      <w:framePr w:wrap="around" w:vAnchor="text" w:hAnchor="margin" w:xAlign="right" w:y="1"/>
      <w:rPr>
        <w:rStyle w:val="PageNumber"/>
      </w:rPr>
    </w:pPr>
  </w:p>
  <w:p w14:paraId="4BEB1F92" w14:textId="34930E1A" w:rsidR="003A7FC8" w:rsidRPr="005A29E2" w:rsidRDefault="0001377C" w:rsidP="00FB478A">
    <w:pPr>
      <w:pStyle w:val="Header"/>
      <w:ind w:right="360"/>
      <w:jc w:val="right"/>
      <w:rPr>
        <w:rFonts w:ascii="Arial" w:hAnsi="Arial" w:cs="Arial"/>
        <w:color w:val="FF0000"/>
        <w:sz w:val="18"/>
        <w:szCs w:val="18"/>
      </w:rPr>
    </w:pPr>
    <w:r>
      <w:rPr>
        <w:noProof/>
        <w:lang w:val="en-ZA" w:eastAsia="en-ZA"/>
      </w:rPr>
      <w:drawing>
        <wp:anchor distT="0" distB="0" distL="114300" distR="114300" simplePos="0" relativeHeight="251658240" behindDoc="0" locked="0" layoutInCell="1" allowOverlap="1" wp14:anchorId="65724917" wp14:editId="059E7544">
          <wp:simplePos x="0" y="0"/>
          <wp:positionH relativeFrom="page">
            <wp:posOffset>19262</wp:posOffset>
          </wp:positionH>
          <wp:positionV relativeFrom="paragraph">
            <wp:posOffset>-170815</wp:posOffset>
          </wp:positionV>
          <wp:extent cx="7531100" cy="1600200"/>
          <wp:effectExtent l="0" t="0" r="0" b="0"/>
          <wp:wrapNone/>
          <wp:docPr id="429038518" name="Picture 4290385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1100" cy="160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824DF"/>
    <w:multiLevelType w:val="hybridMultilevel"/>
    <w:tmpl w:val="5316CDF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12FB6"/>
    <w:multiLevelType w:val="hybridMultilevel"/>
    <w:tmpl w:val="34B091FA"/>
    <w:lvl w:ilvl="0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2710AA"/>
    <w:multiLevelType w:val="multilevel"/>
    <w:tmpl w:val="F0F22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F7B13"/>
    <w:multiLevelType w:val="hybridMultilevel"/>
    <w:tmpl w:val="A28A346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D2D99"/>
    <w:multiLevelType w:val="hybridMultilevel"/>
    <w:tmpl w:val="E724117E"/>
    <w:lvl w:ilvl="0" w:tplc="1C090001">
      <w:start w:val="1"/>
      <w:numFmt w:val="bullet"/>
      <w:lvlText w:val=""/>
      <w:lvlJc w:val="left"/>
      <w:pPr>
        <w:ind w:left="76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5" w15:restartNumberingAfterBreak="0">
    <w:nsid w:val="176E193E"/>
    <w:multiLevelType w:val="hybridMultilevel"/>
    <w:tmpl w:val="271CB3F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8C0F63"/>
    <w:multiLevelType w:val="hybridMultilevel"/>
    <w:tmpl w:val="FCAC1F3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1D73E7"/>
    <w:multiLevelType w:val="hybridMultilevel"/>
    <w:tmpl w:val="763C6BC0"/>
    <w:lvl w:ilvl="0" w:tplc="04090003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21027D8C"/>
    <w:multiLevelType w:val="hybridMultilevel"/>
    <w:tmpl w:val="6DC2293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023D88"/>
    <w:multiLevelType w:val="hybridMultilevel"/>
    <w:tmpl w:val="7FDEC7CA"/>
    <w:lvl w:ilvl="0" w:tplc="DE92490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TT15Ct00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4F7850"/>
    <w:multiLevelType w:val="hybridMultilevel"/>
    <w:tmpl w:val="FD72C9AA"/>
    <w:lvl w:ilvl="0" w:tplc="575CD814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73422D"/>
    <w:multiLevelType w:val="hybridMultilevel"/>
    <w:tmpl w:val="594AEE74"/>
    <w:lvl w:ilvl="0" w:tplc="095EAB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0913575"/>
    <w:multiLevelType w:val="hybridMultilevel"/>
    <w:tmpl w:val="CD3628C0"/>
    <w:lvl w:ilvl="0" w:tplc="CF8CDCF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A356D5"/>
    <w:multiLevelType w:val="hybridMultilevel"/>
    <w:tmpl w:val="C32AD6A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643D46"/>
    <w:multiLevelType w:val="hybridMultilevel"/>
    <w:tmpl w:val="F0F229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7F3FA2"/>
    <w:multiLevelType w:val="hybridMultilevel"/>
    <w:tmpl w:val="C43021D6"/>
    <w:lvl w:ilvl="0" w:tplc="575CD81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9F740BD"/>
    <w:multiLevelType w:val="hybridMultilevel"/>
    <w:tmpl w:val="89643C82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B76A0"/>
    <w:multiLevelType w:val="hybridMultilevel"/>
    <w:tmpl w:val="5A525EB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481854"/>
    <w:multiLevelType w:val="hybridMultilevel"/>
    <w:tmpl w:val="CBD8A62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0529C"/>
    <w:multiLevelType w:val="hybridMultilevel"/>
    <w:tmpl w:val="0862DCF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4B6067"/>
    <w:multiLevelType w:val="hybridMultilevel"/>
    <w:tmpl w:val="2140ECD2"/>
    <w:lvl w:ilvl="0" w:tplc="575CD814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012EBE"/>
    <w:multiLevelType w:val="hybridMultilevel"/>
    <w:tmpl w:val="EC9CB8E0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7247C9"/>
    <w:multiLevelType w:val="hybridMultilevel"/>
    <w:tmpl w:val="511066A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7642D38"/>
    <w:multiLevelType w:val="hybridMultilevel"/>
    <w:tmpl w:val="F3D4A12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EC1BD2"/>
    <w:multiLevelType w:val="hybridMultilevel"/>
    <w:tmpl w:val="1A242CD4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83D360C"/>
    <w:multiLevelType w:val="hybridMultilevel"/>
    <w:tmpl w:val="554A919A"/>
    <w:lvl w:ilvl="0" w:tplc="DE92490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TT15Ct00" w:hint="default"/>
      </w:rPr>
    </w:lvl>
    <w:lvl w:ilvl="1" w:tplc="DE92490E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TT15Ct00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D71298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6E405ED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EE232A6"/>
    <w:multiLevelType w:val="hybridMultilevel"/>
    <w:tmpl w:val="79726DAE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613552"/>
    <w:multiLevelType w:val="hybridMultilevel"/>
    <w:tmpl w:val="71AC5C4A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F7F2608"/>
    <w:multiLevelType w:val="hybridMultilevel"/>
    <w:tmpl w:val="55E2443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55354E"/>
    <w:multiLevelType w:val="hybridMultilevel"/>
    <w:tmpl w:val="4D400180"/>
    <w:lvl w:ilvl="0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2" w15:restartNumberingAfterBreak="0">
    <w:nsid w:val="73223AB0"/>
    <w:multiLevelType w:val="hybridMultilevel"/>
    <w:tmpl w:val="4A0C10B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36657ED"/>
    <w:multiLevelType w:val="hybridMultilevel"/>
    <w:tmpl w:val="EE7A87A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DD195E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7E832F98"/>
    <w:multiLevelType w:val="hybridMultilevel"/>
    <w:tmpl w:val="2126021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62540557">
    <w:abstractNumId w:val="29"/>
  </w:num>
  <w:num w:numId="2" w16cid:durableId="949892141">
    <w:abstractNumId w:val="26"/>
  </w:num>
  <w:num w:numId="3" w16cid:durableId="1791051971">
    <w:abstractNumId w:val="11"/>
  </w:num>
  <w:num w:numId="4" w16cid:durableId="552160783">
    <w:abstractNumId w:val="31"/>
  </w:num>
  <w:num w:numId="5" w16cid:durableId="1570727510">
    <w:abstractNumId w:val="34"/>
  </w:num>
  <w:num w:numId="6" w16cid:durableId="1126436763">
    <w:abstractNumId w:val="7"/>
  </w:num>
  <w:num w:numId="7" w16cid:durableId="1249652628">
    <w:abstractNumId w:val="35"/>
  </w:num>
  <w:num w:numId="8" w16cid:durableId="32733139">
    <w:abstractNumId w:val="8"/>
  </w:num>
  <w:num w:numId="9" w16cid:durableId="212886488">
    <w:abstractNumId w:val="14"/>
  </w:num>
  <w:num w:numId="10" w16cid:durableId="1057121296">
    <w:abstractNumId w:val="1"/>
  </w:num>
  <w:num w:numId="11" w16cid:durableId="979916105">
    <w:abstractNumId w:val="24"/>
  </w:num>
  <w:num w:numId="12" w16cid:durableId="1357460447">
    <w:abstractNumId w:val="27"/>
  </w:num>
  <w:num w:numId="13" w16cid:durableId="413746423">
    <w:abstractNumId w:val="16"/>
  </w:num>
  <w:num w:numId="14" w16cid:durableId="1857308185">
    <w:abstractNumId w:val="2"/>
  </w:num>
  <w:num w:numId="15" w16cid:durableId="705568722">
    <w:abstractNumId w:val="28"/>
  </w:num>
  <w:num w:numId="16" w16cid:durableId="1828665699">
    <w:abstractNumId w:val="21"/>
  </w:num>
  <w:num w:numId="17" w16cid:durableId="2004623984">
    <w:abstractNumId w:val="17"/>
  </w:num>
  <w:num w:numId="18" w16cid:durableId="1182620653">
    <w:abstractNumId w:val="10"/>
  </w:num>
  <w:num w:numId="19" w16cid:durableId="641887325">
    <w:abstractNumId w:val="20"/>
  </w:num>
  <w:num w:numId="20" w16cid:durableId="2046828247">
    <w:abstractNumId w:val="15"/>
  </w:num>
  <w:num w:numId="21" w16cid:durableId="22557000">
    <w:abstractNumId w:val="25"/>
  </w:num>
  <w:num w:numId="22" w16cid:durableId="858618970">
    <w:abstractNumId w:val="9"/>
  </w:num>
  <w:num w:numId="23" w16cid:durableId="218052959">
    <w:abstractNumId w:val="15"/>
  </w:num>
  <w:num w:numId="24" w16cid:durableId="1243374988">
    <w:abstractNumId w:val="13"/>
  </w:num>
  <w:num w:numId="25" w16cid:durableId="988631833">
    <w:abstractNumId w:val="5"/>
  </w:num>
  <w:num w:numId="26" w16cid:durableId="654335295">
    <w:abstractNumId w:val="32"/>
  </w:num>
  <w:num w:numId="27" w16cid:durableId="838927930">
    <w:abstractNumId w:val="6"/>
  </w:num>
  <w:num w:numId="28" w16cid:durableId="997685412">
    <w:abstractNumId w:val="22"/>
  </w:num>
  <w:num w:numId="29" w16cid:durableId="4748050">
    <w:abstractNumId w:val="3"/>
  </w:num>
  <w:num w:numId="30" w16cid:durableId="66078344">
    <w:abstractNumId w:val="33"/>
  </w:num>
  <w:num w:numId="31" w16cid:durableId="1524903064">
    <w:abstractNumId w:val="0"/>
  </w:num>
  <w:num w:numId="32" w16cid:durableId="1788232465">
    <w:abstractNumId w:val="18"/>
  </w:num>
  <w:num w:numId="33" w16cid:durableId="2051374337">
    <w:abstractNumId w:val="19"/>
  </w:num>
  <w:num w:numId="34" w16cid:durableId="1317339635">
    <w:abstractNumId w:val="4"/>
  </w:num>
  <w:num w:numId="35" w16cid:durableId="1812479177">
    <w:abstractNumId w:val="12"/>
  </w:num>
  <w:num w:numId="36" w16cid:durableId="485433711">
    <w:abstractNumId w:val="23"/>
  </w:num>
  <w:num w:numId="37" w16cid:durableId="295764232">
    <w:abstractNumId w:val="3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adeleine Pelzer">
    <w15:presenceInfo w15:providerId="AD" w15:userId="S::MadeleineP@bankseta.org.za::d3ee7a6b-70f8-4ab7-a912-d115d2f075a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845"/>
    <w:rsid w:val="00001D72"/>
    <w:rsid w:val="000040E2"/>
    <w:rsid w:val="00012F19"/>
    <w:rsid w:val="0001377C"/>
    <w:rsid w:val="00030C10"/>
    <w:rsid w:val="00045B84"/>
    <w:rsid w:val="00055509"/>
    <w:rsid w:val="0006241B"/>
    <w:rsid w:val="00072F2F"/>
    <w:rsid w:val="00084C0F"/>
    <w:rsid w:val="000A00EA"/>
    <w:rsid w:val="000A151A"/>
    <w:rsid w:val="000A29E7"/>
    <w:rsid w:val="000A7DB0"/>
    <w:rsid w:val="000B0F28"/>
    <w:rsid w:val="000D1BEC"/>
    <w:rsid w:val="000E5336"/>
    <w:rsid w:val="000F5C34"/>
    <w:rsid w:val="00102FA8"/>
    <w:rsid w:val="00104913"/>
    <w:rsid w:val="00110260"/>
    <w:rsid w:val="00116B45"/>
    <w:rsid w:val="00121B7C"/>
    <w:rsid w:val="00122E3F"/>
    <w:rsid w:val="00123219"/>
    <w:rsid w:val="00124F7F"/>
    <w:rsid w:val="00130327"/>
    <w:rsid w:val="00132D36"/>
    <w:rsid w:val="00135F9F"/>
    <w:rsid w:val="00154791"/>
    <w:rsid w:val="00156D01"/>
    <w:rsid w:val="00156F65"/>
    <w:rsid w:val="00171786"/>
    <w:rsid w:val="00190692"/>
    <w:rsid w:val="001E2CD4"/>
    <w:rsid w:val="001E595F"/>
    <w:rsid w:val="001E66C5"/>
    <w:rsid w:val="002070DF"/>
    <w:rsid w:val="00207DD4"/>
    <w:rsid w:val="00215B00"/>
    <w:rsid w:val="00243DAA"/>
    <w:rsid w:val="00247551"/>
    <w:rsid w:val="00250EA4"/>
    <w:rsid w:val="0025520A"/>
    <w:rsid w:val="00256781"/>
    <w:rsid w:val="002658D8"/>
    <w:rsid w:val="00267CFA"/>
    <w:rsid w:val="002706B9"/>
    <w:rsid w:val="0027193C"/>
    <w:rsid w:val="00290683"/>
    <w:rsid w:val="00291E3A"/>
    <w:rsid w:val="00295F70"/>
    <w:rsid w:val="002A0CBA"/>
    <w:rsid w:val="002A5C55"/>
    <w:rsid w:val="002A659D"/>
    <w:rsid w:val="002B2162"/>
    <w:rsid w:val="002B2FF0"/>
    <w:rsid w:val="002B5F34"/>
    <w:rsid w:val="002B6CAB"/>
    <w:rsid w:val="002C1679"/>
    <w:rsid w:val="002C75A9"/>
    <w:rsid w:val="002D0693"/>
    <w:rsid w:val="002D0C47"/>
    <w:rsid w:val="002D39A7"/>
    <w:rsid w:val="002E1D54"/>
    <w:rsid w:val="002F5012"/>
    <w:rsid w:val="00303ACC"/>
    <w:rsid w:val="00305DFF"/>
    <w:rsid w:val="003072A2"/>
    <w:rsid w:val="00310D2B"/>
    <w:rsid w:val="00311B9A"/>
    <w:rsid w:val="00314797"/>
    <w:rsid w:val="00326300"/>
    <w:rsid w:val="00327CC6"/>
    <w:rsid w:val="00330406"/>
    <w:rsid w:val="003362AF"/>
    <w:rsid w:val="0033665F"/>
    <w:rsid w:val="00337D31"/>
    <w:rsid w:val="003400D8"/>
    <w:rsid w:val="003419FB"/>
    <w:rsid w:val="00341AB9"/>
    <w:rsid w:val="00344204"/>
    <w:rsid w:val="00360C92"/>
    <w:rsid w:val="00361BE5"/>
    <w:rsid w:val="00363A55"/>
    <w:rsid w:val="00370201"/>
    <w:rsid w:val="003746DC"/>
    <w:rsid w:val="0037608F"/>
    <w:rsid w:val="00376FF8"/>
    <w:rsid w:val="00382BAA"/>
    <w:rsid w:val="00392C7A"/>
    <w:rsid w:val="0039758B"/>
    <w:rsid w:val="003A0F76"/>
    <w:rsid w:val="003A23D8"/>
    <w:rsid w:val="003A7FC8"/>
    <w:rsid w:val="003B758A"/>
    <w:rsid w:val="003C62AD"/>
    <w:rsid w:val="003D0321"/>
    <w:rsid w:val="003D2AFA"/>
    <w:rsid w:val="003D3F32"/>
    <w:rsid w:val="003E01F5"/>
    <w:rsid w:val="003E1CDA"/>
    <w:rsid w:val="00400441"/>
    <w:rsid w:val="004029D0"/>
    <w:rsid w:val="004052A0"/>
    <w:rsid w:val="00407526"/>
    <w:rsid w:val="00411958"/>
    <w:rsid w:val="00420579"/>
    <w:rsid w:val="00420FAE"/>
    <w:rsid w:val="0043361E"/>
    <w:rsid w:val="00437C99"/>
    <w:rsid w:val="00455041"/>
    <w:rsid w:val="00460015"/>
    <w:rsid w:val="004724BC"/>
    <w:rsid w:val="00475B30"/>
    <w:rsid w:val="00483622"/>
    <w:rsid w:val="0049061F"/>
    <w:rsid w:val="004B4942"/>
    <w:rsid w:val="004B4E02"/>
    <w:rsid w:val="004E321B"/>
    <w:rsid w:val="004E470E"/>
    <w:rsid w:val="00503779"/>
    <w:rsid w:val="005066A7"/>
    <w:rsid w:val="00520C04"/>
    <w:rsid w:val="005326BC"/>
    <w:rsid w:val="00532E4C"/>
    <w:rsid w:val="00563D00"/>
    <w:rsid w:val="005642AE"/>
    <w:rsid w:val="0056549C"/>
    <w:rsid w:val="00572003"/>
    <w:rsid w:val="005918E2"/>
    <w:rsid w:val="00591C5E"/>
    <w:rsid w:val="00596AAD"/>
    <w:rsid w:val="005A29E2"/>
    <w:rsid w:val="005A6A09"/>
    <w:rsid w:val="005B639F"/>
    <w:rsid w:val="005D37D0"/>
    <w:rsid w:val="005D51F7"/>
    <w:rsid w:val="005E11E1"/>
    <w:rsid w:val="005E54FA"/>
    <w:rsid w:val="005E6C9B"/>
    <w:rsid w:val="005F0610"/>
    <w:rsid w:val="006055B1"/>
    <w:rsid w:val="00612DBD"/>
    <w:rsid w:val="00613873"/>
    <w:rsid w:val="00620013"/>
    <w:rsid w:val="00620F15"/>
    <w:rsid w:val="006329E7"/>
    <w:rsid w:val="00640021"/>
    <w:rsid w:val="00647BA2"/>
    <w:rsid w:val="00650FDA"/>
    <w:rsid w:val="00653AC5"/>
    <w:rsid w:val="00656E39"/>
    <w:rsid w:val="00657C30"/>
    <w:rsid w:val="00677998"/>
    <w:rsid w:val="00682677"/>
    <w:rsid w:val="00684568"/>
    <w:rsid w:val="00692B0F"/>
    <w:rsid w:val="006A79A9"/>
    <w:rsid w:val="006B7102"/>
    <w:rsid w:val="00702E53"/>
    <w:rsid w:val="0071076D"/>
    <w:rsid w:val="00730B7F"/>
    <w:rsid w:val="0073482E"/>
    <w:rsid w:val="00751678"/>
    <w:rsid w:val="007615A3"/>
    <w:rsid w:val="00770937"/>
    <w:rsid w:val="0077470B"/>
    <w:rsid w:val="00782D69"/>
    <w:rsid w:val="0078743D"/>
    <w:rsid w:val="007914F3"/>
    <w:rsid w:val="00793801"/>
    <w:rsid w:val="007A0A09"/>
    <w:rsid w:val="007B5D13"/>
    <w:rsid w:val="007C115D"/>
    <w:rsid w:val="007C7242"/>
    <w:rsid w:val="007D0198"/>
    <w:rsid w:val="007E5BCD"/>
    <w:rsid w:val="007F4EA5"/>
    <w:rsid w:val="008038F1"/>
    <w:rsid w:val="00805A3F"/>
    <w:rsid w:val="0082215D"/>
    <w:rsid w:val="008250B3"/>
    <w:rsid w:val="008253FA"/>
    <w:rsid w:val="00825D47"/>
    <w:rsid w:val="008334E3"/>
    <w:rsid w:val="0084329D"/>
    <w:rsid w:val="00847269"/>
    <w:rsid w:val="008515C3"/>
    <w:rsid w:val="00852C21"/>
    <w:rsid w:val="0086236C"/>
    <w:rsid w:val="008676F9"/>
    <w:rsid w:val="00871B87"/>
    <w:rsid w:val="00871BF2"/>
    <w:rsid w:val="008738B9"/>
    <w:rsid w:val="00876C13"/>
    <w:rsid w:val="0087702D"/>
    <w:rsid w:val="00885FDE"/>
    <w:rsid w:val="008B0114"/>
    <w:rsid w:val="008B3184"/>
    <w:rsid w:val="008C0158"/>
    <w:rsid w:val="008C486D"/>
    <w:rsid w:val="008C72F9"/>
    <w:rsid w:val="008D051E"/>
    <w:rsid w:val="008D4FCC"/>
    <w:rsid w:val="008D690B"/>
    <w:rsid w:val="008E3DD8"/>
    <w:rsid w:val="008F16D2"/>
    <w:rsid w:val="008F2A52"/>
    <w:rsid w:val="00900F32"/>
    <w:rsid w:val="0090727A"/>
    <w:rsid w:val="0091129B"/>
    <w:rsid w:val="00920E69"/>
    <w:rsid w:val="009218C6"/>
    <w:rsid w:val="0093579C"/>
    <w:rsid w:val="00945DC9"/>
    <w:rsid w:val="009776E2"/>
    <w:rsid w:val="00987817"/>
    <w:rsid w:val="0099017F"/>
    <w:rsid w:val="00992551"/>
    <w:rsid w:val="0099669E"/>
    <w:rsid w:val="009A2A6F"/>
    <w:rsid w:val="009A33B5"/>
    <w:rsid w:val="009A3AB5"/>
    <w:rsid w:val="009B14A1"/>
    <w:rsid w:val="009B4AF0"/>
    <w:rsid w:val="009C7B5E"/>
    <w:rsid w:val="009D345B"/>
    <w:rsid w:val="00A04A2F"/>
    <w:rsid w:val="00A149FA"/>
    <w:rsid w:val="00A26534"/>
    <w:rsid w:val="00A278A0"/>
    <w:rsid w:val="00A30EA0"/>
    <w:rsid w:val="00A41555"/>
    <w:rsid w:val="00A452C5"/>
    <w:rsid w:val="00A51CC5"/>
    <w:rsid w:val="00A56561"/>
    <w:rsid w:val="00A639F4"/>
    <w:rsid w:val="00A6586C"/>
    <w:rsid w:val="00A733BB"/>
    <w:rsid w:val="00A756E6"/>
    <w:rsid w:val="00A7702E"/>
    <w:rsid w:val="00A83495"/>
    <w:rsid w:val="00A9117E"/>
    <w:rsid w:val="00AA74F1"/>
    <w:rsid w:val="00AB63B7"/>
    <w:rsid w:val="00AD0738"/>
    <w:rsid w:val="00AE7462"/>
    <w:rsid w:val="00AF1BC1"/>
    <w:rsid w:val="00AF30E5"/>
    <w:rsid w:val="00AF4A3D"/>
    <w:rsid w:val="00B0577C"/>
    <w:rsid w:val="00B10BD4"/>
    <w:rsid w:val="00B16AA8"/>
    <w:rsid w:val="00B217E5"/>
    <w:rsid w:val="00B2300B"/>
    <w:rsid w:val="00B37358"/>
    <w:rsid w:val="00B37871"/>
    <w:rsid w:val="00B518F7"/>
    <w:rsid w:val="00B530B8"/>
    <w:rsid w:val="00B64E7E"/>
    <w:rsid w:val="00BA4BB4"/>
    <w:rsid w:val="00BB1AA5"/>
    <w:rsid w:val="00BD2C43"/>
    <w:rsid w:val="00BD3909"/>
    <w:rsid w:val="00BD5784"/>
    <w:rsid w:val="00BD609D"/>
    <w:rsid w:val="00BD6512"/>
    <w:rsid w:val="00BE5779"/>
    <w:rsid w:val="00BF6B53"/>
    <w:rsid w:val="00BF6E47"/>
    <w:rsid w:val="00C068D1"/>
    <w:rsid w:val="00C17580"/>
    <w:rsid w:val="00C179B2"/>
    <w:rsid w:val="00C20ECA"/>
    <w:rsid w:val="00C241D7"/>
    <w:rsid w:val="00C321DD"/>
    <w:rsid w:val="00C33AE9"/>
    <w:rsid w:val="00C54319"/>
    <w:rsid w:val="00C60209"/>
    <w:rsid w:val="00C83EF9"/>
    <w:rsid w:val="00C907B8"/>
    <w:rsid w:val="00C94A21"/>
    <w:rsid w:val="00CA01ED"/>
    <w:rsid w:val="00CA27D5"/>
    <w:rsid w:val="00CA519A"/>
    <w:rsid w:val="00CB0737"/>
    <w:rsid w:val="00CB5929"/>
    <w:rsid w:val="00CD517D"/>
    <w:rsid w:val="00CE00B7"/>
    <w:rsid w:val="00D04193"/>
    <w:rsid w:val="00D046F3"/>
    <w:rsid w:val="00D10DA7"/>
    <w:rsid w:val="00D11E7C"/>
    <w:rsid w:val="00D151EF"/>
    <w:rsid w:val="00D237BA"/>
    <w:rsid w:val="00D25AF7"/>
    <w:rsid w:val="00D34F33"/>
    <w:rsid w:val="00D41F01"/>
    <w:rsid w:val="00D46456"/>
    <w:rsid w:val="00D5773E"/>
    <w:rsid w:val="00D60747"/>
    <w:rsid w:val="00D61ACA"/>
    <w:rsid w:val="00D61B6D"/>
    <w:rsid w:val="00D621B4"/>
    <w:rsid w:val="00D66B24"/>
    <w:rsid w:val="00D820E8"/>
    <w:rsid w:val="00D84E8F"/>
    <w:rsid w:val="00D90774"/>
    <w:rsid w:val="00DA0E75"/>
    <w:rsid w:val="00DA317C"/>
    <w:rsid w:val="00DA3295"/>
    <w:rsid w:val="00DB245A"/>
    <w:rsid w:val="00DB5FC5"/>
    <w:rsid w:val="00DC1113"/>
    <w:rsid w:val="00DC3D83"/>
    <w:rsid w:val="00DC59C7"/>
    <w:rsid w:val="00DC682A"/>
    <w:rsid w:val="00DC6AF2"/>
    <w:rsid w:val="00DC7206"/>
    <w:rsid w:val="00DD0862"/>
    <w:rsid w:val="00DD5A32"/>
    <w:rsid w:val="00DF1269"/>
    <w:rsid w:val="00DF3ACF"/>
    <w:rsid w:val="00DF41D9"/>
    <w:rsid w:val="00DF5804"/>
    <w:rsid w:val="00E073E0"/>
    <w:rsid w:val="00E14EE6"/>
    <w:rsid w:val="00E17F29"/>
    <w:rsid w:val="00E229A5"/>
    <w:rsid w:val="00E37307"/>
    <w:rsid w:val="00E519C5"/>
    <w:rsid w:val="00E57D02"/>
    <w:rsid w:val="00E61A51"/>
    <w:rsid w:val="00E82C95"/>
    <w:rsid w:val="00E8765D"/>
    <w:rsid w:val="00E87780"/>
    <w:rsid w:val="00E9135D"/>
    <w:rsid w:val="00E916D5"/>
    <w:rsid w:val="00EA06C6"/>
    <w:rsid w:val="00EA4714"/>
    <w:rsid w:val="00EB49E0"/>
    <w:rsid w:val="00ED21E5"/>
    <w:rsid w:val="00ED6944"/>
    <w:rsid w:val="00ED7620"/>
    <w:rsid w:val="00EE200B"/>
    <w:rsid w:val="00EF2845"/>
    <w:rsid w:val="00F0026A"/>
    <w:rsid w:val="00F07522"/>
    <w:rsid w:val="00F07A0D"/>
    <w:rsid w:val="00F120DA"/>
    <w:rsid w:val="00F21722"/>
    <w:rsid w:val="00F40531"/>
    <w:rsid w:val="00F60DF3"/>
    <w:rsid w:val="00F65EA9"/>
    <w:rsid w:val="00F740FE"/>
    <w:rsid w:val="00F9072C"/>
    <w:rsid w:val="00F945C0"/>
    <w:rsid w:val="00FA2A06"/>
    <w:rsid w:val="00FA54BC"/>
    <w:rsid w:val="00FB0D50"/>
    <w:rsid w:val="00FB46EF"/>
    <w:rsid w:val="00FB478A"/>
    <w:rsid w:val="00FC1E24"/>
    <w:rsid w:val="00FC6A2E"/>
    <w:rsid w:val="00FD2C97"/>
    <w:rsid w:val="00FD3B2E"/>
    <w:rsid w:val="00FE46E6"/>
    <w:rsid w:val="00FE6706"/>
    <w:rsid w:val="04772EAB"/>
    <w:rsid w:val="0FF647E0"/>
    <w:rsid w:val="14336802"/>
    <w:rsid w:val="16586A1B"/>
    <w:rsid w:val="40F8924D"/>
    <w:rsid w:val="41550D40"/>
    <w:rsid w:val="4D50E41B"/>
    <w:rsid w:val="6C276E37"/>
    <w:rsid w:val="6C811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21DD279C"/>
  <w15:docId w15:val="{AA0357EC-7F50-4D85-A8DC-8E2B4ECCE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7470B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EF2845"/>
    <w:pPr>
      <w:keepNext/>
      <w:outlineLvl w:val="0"/>
    </w:pPr>
    <w:rPr>
      <w:rFonts w:ascii="Arial" w:hAnsi="Arial" w:cs="Arial"/>
      <w:b/>
      <w:bCs/>
      <w:u w:val="single"/>
    </w:rPr>
  </w:style>
  <w:style w:type="paragraph" w:styleId="Heading2">
    <w:name w:val="heading 2"/>
    <w:basedOn w:val="Normal"/>
    <w:next w:val="Normal"/>
    <w:qFormat/>
    <w:rsid w:val="00EF2845"/>
    <w:pPr>
      <w:keepNext/>
      <w:outlineLvl w:val="1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rsid w:val="00EF2845"/>
    <w:pPr>
      <w:keepNext/>
      <w:spacing w:line="360" w:lineRule="auto"/>
      <w:jc w:val="both"/>
      <w:outlineLvl w:val="3"/>
    </w:pPr>
    <w:rPr>
      <w:rFonts w:ascii="Arial" w:hAnsi="Arial" w:cs="Arial"/>
      <w:b/>
      <w:bCs/>
      <w:u w:val="single"/>
    </w:rPr>
  </w:style>
  <w:style w:type="paragraph" w:styleId="Heading5">
    <w:name w:val="heading 5"/>
    <w:basedOn w:val="Normal"/>
    <w:next w:val="Normal"/>
    <w:qFormat/>
    <w:rsid w:val="00EF2845"/>
    <w:pPr>
      <w:keepNext/>
      <w:spacing w:line="360" w:lineRule="auto"/>
      <w:jc w:val="both"/>
      <w:outlineLvl w:val="4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F2845"/>
    <w:pPr>
      <w:spacing w:line="360" w:lineRule="auto"/>
      <w:jc w:val="both"/>
    </w:pPr>
    <w:rPr>
      <w:rFonts w:ascii="Arial" w:hAnsi="Arial" w:cs="Arial"/>
    </w:rPr>
  </w:style>
  <w:style w:type="paragraph" w:styleId="BodyTextIndent">
    <w:name w:val="Body Text Indent"/>
    <w:basedOn w:val="Normal"/>
    <w:rsid w:val="00EF2845"/>
    <w:pPr>
      <w:spacing w:line="360" w:lineRule="auto"/>
      <w:ind w:left="720"/>
      <w:jc w:val="both"/>
    </w:pPr>
    <w:rPr>
      <w:rFonts w:ascii="Arial" w:hAnsi="Arial"/>
    </w:rPr>
  </w:style>
  <w:style w:type="paragraph" w:styleId="BodyTextIndent2">
    <w:name w:val="Body Text Indent 2"/>
    <w:basedOn w:val="Normal"/>
    <w:rsid w:val="00EF2845"/>
    <w:pPr>
      <w:spacing w:line="360" w:lineRule="auto"/>
      <w:ind w:left="1140"/>
    </w:pPr>
    <w:rPr>
      <w:rFonts w:ascii="Arial" w:hAnsi="Arial" w:cs="Arial"/>
    </w:rPr>
  </w:style>
  <w:style w:type="character" w:styleId="Hyperlink">
    <w:name w:val="Hyperlink"/>
    <w:basedOn w:val="DefaultParagraphFont"/>
    <w:rsid w:val="00EF2845"/>
    <w:rPr>
      <w:color w:val="0000FF"/>
      <w:u w:val="single"/>
    </w:rPr>
  </w:style>
  <w:style w:type="paragraph" w:styleId="Header">
    <w:name w:val="header"/>
    <w:basedOn w:val="Normal"/>
    <w:rsid w:val="00EF284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F2845"/>
  </w:style>
  <w:style w:type="paragraph" w:styleId="Footer">
    <w:name w:val="footer"/>
    <w:basedOn w:val="Normal"/>
    <w:link w:val="FooterChar"/>
    <w:uiPriority w:val="99"/>
    <w:rsid w:val="008B318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A834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83495"/>
    <w:rPr>
      <w:rFonts w:ascii="Tahoma" w:hAnsi="Tahoma" w:cs="Tahoma"/>
      <w:sz w:val="16"/>
      <w:szCs w:val="16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A83495"/>
    <w:rPr>
      <w:sz w:val="24"/>
      <w:szCs w:val="24"/>
      <w:lang w:val="en-GB"/>
    </w:rPr>
  </w:style>
  <w:style w:type="paragraph" w:styleId="FootnoteText">
    <w:name w:val="footnote text"/>
    <w:basedOn w:val="Normal"/>
    <w:semiHidden/>
    <w:rsid w:val="00BE5779"/>
    <w:rPr>
      <w:sz w:val="20"/>
      <w:szCs w:val="20"/>
      <w:lang w:val="en-ZA"/>
    </w:rPr>
  </w:style>
  <w:style w:type="character" w:styleId="FootnoteReference">
    <w:name w:val="footnote reference"/>
    <w:basedOn w:val="DefaultParagraphFont"/>
    <w:semiHidden/>
    <w:rsid w:val="00BE5779"/>
    <w:rPr>
      <w:vertAlign w:val="superscript"/>
    </w:rPr>
  </w:style>
  <w:style w:type="table" w:styleId="TableGrid">
    <w:name w:val="Table Grid"/>
    <w:basedOn w:val="TableNormal"/>
    <w:rsid w:val="00BE57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Table of contents numbered"/>
    <w:basedOn w:val="Normal"/>
    <w:link w:val="ListParagraphChar"/>
    <w:uiPriority w:val="34"/>
    <w:qFormat/>
    <w:rsid w:val="006055B1"/>
    <w:pPr>
      <w:ind w:left="720"/>
      <w:contextualSpacing/>
    </w:pPr>
  </w:style>
  <w:style w:type="character" w:customStyle="1" w:styleId="ListParagraphChar">
    <w:name w:val="List Paragraph Char"/>
    <w:aliases w:val="Table of contents numbered Char"/>
    <w:basedOn w:val="DefaultParagraphFont"/>
    <w:link w:val="ListParagraph"/>
    <w:uiPriority w:val="34"/>
    <w:rsid w:val="00620F15"/>
    <w:rPr>
      <w:sz w:val="24"/>
      <w:szCs w:val="24"/>
      <w:lang w:val="en-GB"/>
    </w:rPr>
  </w:style>
  <w:style w:type="character" w:styleId="CommentReference">
    <w:name w:val="annotation reference"/>
    <w:basedOn w:val="DefaultParagraphFont"/>
    <w:semiHidden/>
    <w:unhideWhenUsed/>
    <w:rsid w:val="009A33B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A33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A33B5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A33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A33B5"/>
    <w:rPr>
      <w:b/>
      <w:bCs/>
      <w:lang w:val="en-GB"/>
    </w:rPr>
  </w:style>
  <w:style w:type="paragraph" w:styleId="Revision">
    <w:name w:val="Revision"/>
    <w:hidden/>
    <w:uiPriority w:val="99"/>
    <w:semiHidden/>
    <w:rsid w:val="00FB478A"/>
    <w:rPr>
      <w:sz w:val="24"/>
      <w:szCs w:val="24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310D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1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d574e40e-00be-474f-9a07-38ce77bc3011}" enabled="1" method="Standard" siteId="{b23e616c-123f-4dbd-b946-f59a6d2734a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372</Words>
  <Characters>2482</Characters>
  <Application>Microsoft Office Word</Application>
  <DocSecurity>0</DocSecurity>
  <Lines>20</Lines>
  <Paragraphs>5</Paragraphs>
  <ScaleCrop>false</ScaleCrop>
  <Company>BankSETA</Company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BANKSETA Sector Grant: October 2006</dc:title>
  <dc:subject/>
  <dc:creator>Paulette Bourne</dc:creator>
  <cp:keywords/>
  <cp:lastModifiedBy>Madeleine Pelzer</cp:lastModifiedBy>
  <cp:revision>34</cp:revision>
  <cp:lastPrinted>2014-06-18T19:39:00Z</cp:lastPrinted>
  <dcterms:created xsi:type="dcterms:W3CDTF">2023-12-13T23:15:00Z</dcterms:created>
  <dcterms:modified xsi:type="dcterms:W3CDTF">2024-10-31T06:30:00Z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7c163ebe-010a-426e-915d-69d92cf4bb21</vt:lpwstr>
  </property>
  <property fmtid="{D5CDD505-2E9C-101B-9397-08002B2CF9AE}" pid="3" name="DeloitteDivision">
    <vt:lpwstr>None</vt:lpwstr>
  </property>
  <property fmtid="{D5CDD505-2E9C-101B-9397-08002B2CF9AE}" pid="4" name="DeloitteBusinessUnit">
    <vt:lpwstr>None</vt:lpwstr>
  </property>
  <property fmtid="{D5CDD505-2E9C-101B-9397-08002B2CF9AE}" pid="5" name="DeloitteCompany">
    <vt:lpwstr>DeloitteZA</vt:lpwstr>
  </property>
  <property fmtid="{D5CDD505-2E9C-101B-9397-08002B2CF9AE}" pid="6" name="DeloitteCountry">
    <vt:lpwstr>SouthAfrica</vt:lpwstr>
  </property>
  <property fmtid="{D5CDD505-2E9C-101B-9397-08002B2CF9AE}" pid="7" name="DeloitteServiceLine">
    <vt:lpwstr>None</vt:lpwstr>
  </property>
  <property fmtid="{D5CDD505-2E9C-101B-9397-08002B2CF9AE}" pid="8" name="DeloitteSecurityClassification">
    <vt:lpwstr>Internal</vt:lpwstr>
  </property>
  <property fmtid="{D5CDD505-2E9C-101B-9397-08002B2CF9AE}" pid="9" name="DeloitteSensitivity">
    <vt:lpwstr>FirmPersonalAndConfidential</vt:lpwstr>
  </property>
</Properties>
</file>